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1EEA" w:rsidR="00D7605E" w:rsidP="000C5FF4" w:rsidRDefault="00D7605E" w14:paraId="32021255" w14:textId="4937F9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1EEA">
        <w:rPr>
          <w:rFonts w:ascii="Times New Roman" w:hAnsi="Times New Roman" w:cs="Times New Roman"/>
        </w:rPr>
        <w:t>EELNÕU</w:t>
      </w:r>
    </w:p>
    <w:p w:rsidR="00177D3D" w:rsidP="006B0270" w:rsidRDefault="001149F3" w14:paraId="246F7E05" w14:textId="3BE0D43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4124B">
        <w:rPr>
          <w:rFonts w:ascii="Times New Roman" w:hAnsi="Times New Roman" w:cs="Times New Roman"/>
        </w:rPr>
        <w:t>8</w:t>
      </w:r>
      <w:r w:rsidRPr="0EFF5275" w:rsidR="2DBAC6D0">
        <w:rPr>
          <w:rFonts w:ascii="Times New Roman" w:hAnsi="Times New Roman" w:cs="Times New Roman"/>
        </w:rPr>
        <w:t>.</w:t>
      </w:r>
      <w:r w:rsidRPr="3B95B311" w:rsidR="5C6FCCEE">
        <w:rPr>
          <w:rFonts w:ascii="Times New Roman" w:hAnsi="Times New Roman" w:cs="Times New Roman"/>
        </w:rPr>
        <w:t>0</w:t>
      </w:r>
      <w:r w:rsidR="00F91D39">
        <w:rPr>
          <w:rFonts w:ascii="Times New Roman" w:hAnsi="Times New Roman" w:cs="Times New Roman"/>
        </w:rPr>
        <w:t>9</w:t>
      </w:r>
      <w:r w:rsidRPr="0EFF5275" w:rsidR="5F796E0B">
        <w:rPr>
          <w:rFonts w:ascii="Times New Roman" w:hAnsi="Times New Roman" w:cs="Times New Roman"/>
        </w:rPr>
        <w:t>.2025</w:t>
      </w:r>
    </w:p>
    <w:p w:rsidRPr="006D1EEA" w:rsidR="00513B78" w:rsidP="006B0270" w:rsidRDefault="00513B78" w14:paraId="70385574" w14:textId="777777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77D3D" w:rsidP="006B0270" w:rsidRDefault="003478C8" w14:paraId="5183C5DD" w14:textId="6FB035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>Atmosfääriõhu</w:t>
      </w:r>
      <w:r w:rsidR="00344B38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kaitse</w:t>
      </w: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seaduse</w:t>
      </w:r>
      <w:r w:rsidR="00236531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</w:t>
      </w:r>
      <w:r w:rsidR="00B95C08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ja teiste seaduste </w:t>
      </w:r>
      <w:r w:rsidRPr="161BAED9" w:rsidR="00A17F4A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  <w:r w:rsidRPr="161BAED9" w:rsidR="00513B78"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r w:rsidR="004D0106">
        <w:rPr>
          <w:rFonts w:ascii="Times New Roman" w:hAnsi="Times New Roman" w:cs="Times New Roman"/>
          <w:b/>
          <w:bCs/>
          <w:sz w:val="32"/>
          <w:szCs w:val="32"/>
        </w:rPr>
        <w:t>bürokraatia vähendamine</w:t>
      </w:r>
      <w:r w:rsidRPr="161BAED9" w:rsidR="00513B78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E023DB" w:rsidDel="00A10CBB" w:rsidP="006B0270" w:rsidRDefault="00E023DB" w14:paraId="7762D86E" w14:textId="3B014692">
      <w:pPr>
        <w:spacing w:after="0" w:line="240" w:lineRule="auto"/>
        <w:jc w:val="both"/>
        <w:rPr>
          <w:del w:author="Aili Sandre - JUSTDIGI" w:date="2025-09-23T09:00:00Z" w16du:dateUtc="2025-09-23T06:00:00Z" w:id="0"/>
          <w:rFonts w:ascii="Times New Roman" w:hAnsi="Times New Roman" w:cs="Times New Roman"/>
          <w:b/>
          <w:bCs/>
        </w:rPr>
      </w:pPr>
    </w:p>
    <w:p w:rsidR="00E023DB" w:rsidP="006B0270" w:rsidRDefault="00E023DB" w14:paraId="1C463BAD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6B0270" w:rsidR="008615F7" w:rsidP="006B0270" w:rsidRDefault="00E023DB" w14:paraId="794D3F57" w14:textId="0C6D2D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§ </w:t>
      </w:r>
      <w:r w:rsidR="00AA19AB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161BAED9" w:rsidR="7B6B2BA2">
        <w:rPr>
          <w:rFonts w:ascii="Times New Roman" w:hAnsi="Times New Roman" w:cs="Times New Roman"/>
          <w:b/>
          <w:bCs/>
        </w:rPr>
        <w:t>Atmosfääriõhu kaitse seaduse muutmine</w:t>
      </w:r>
    </w:p>
    <w:p w:rsidR="008615F7" w:rsidP="006B0270" w:rsidRDefault="008615F7" w14:paraId="36B4AE19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52F97" w:rsidP="006B0270" w:rsidRDefault="0029637C" w14:paraId="60DD5ED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69007DA4" w:rsidR="0029637C">
        <w:rPr>
          <w:rFonts w:ascii="Times New Roman" w:hAnsi="Times New Roman" w:cs="Times New Roman"/>
        </w:rPr>
        <w:t>Atmosfääriõhu kaitse seaduse</w:t>
      </w:r>
      <w:r w:rsidRPr="69007DA4" w:rsidR="00F52F97">
        <w:rPr>
          <w:rFonts w:ascii="Times New Roman" w:hAnsi="Times New Roman" w:cs="Times New Roman"/>
        </w:rPr>
        <w:t xml:space="preserve">s </w:t>
      </w:r>
      <w:commentRangeStart w:id="2023537887"/>
      <w:r w:rsidRPr="69007DA4" w:rsidR="00F52F97">
        <w:rPr>
          <w:rFonts w:ascii="Times New Roman" w:hAnsi="Times New Roman" w:cs="Times New Roman"/>
        </w:rPr>
        <w:t>tehakse järgmised muudatused:</w:t>
      </w:r>
      <w:commentRangeEnd w:id="2023537887"/>
      <w:r>
        <w:rPr>
          <w:rStyle w:val="CommentReference"/>
        </w:rPr>
        <w:commentReference w:id="2023537887"/>
      </w:r>
    </w:p>
    <w:p w:rsidR="00F52F97" w:rsidP="006B0270" w:rsidRDefault="00F52F97" w14:paraId="347096B7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252A" w:rsidP="006B0270" w:rsidRDefault="00F52F97" w14:paraId="7ADB62A7" w14:textId="7786A1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7C97">
        <w:rPr>
          <w:rFonts w:ascii="Times New Roman" w:hAnsi="Times New Roman" w:cs="Times New Roman"/>
          <w:b/>
        </w:rPr>
        <w:t>1)</w:t>
      </w:r>
      <w:r w:rsidRPr="161BAED9" w:rsidR="0029637C">
        <w:rPr>
          <w:rFonts w:ascii="Times New Roman" w:hAnsi="Times New Roman" w:cs="Times New Roman"/>
        </w:rPr>
        <w:t xml:space="preserve"> </w:t>
      </w:r>
      <w:r w:rsidR="00CC26F1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Pr="161BAED9" w:rsidR="00CC26F1">
        <w:rPr>
          <w:rFonts w:ascii="Times New Roman" w:hAnsi="Times New Roman" w:cs="Times New Roman"/>
        </w:rPr>
        <w:t xml:space="preserve"> </w:t>
      </w:r>
      <w:r w:rsidRPr="161BAED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3</w:t>
      </w:r>
      <w:r w:rsidRPr="161BAED9">
        <w:rPr>
          <w:rFonts w:ascii="Times New Roman" w:hAnsi="Times New Roman" w:cs="Times New Roman"/>
        </w:rPr>
        <w:t xml:space="preserve"> </w:t>
      </w:r>
      <w:r w:rsidRPr="161BAED9" w:rsidR="0029637C">
        <w:rPr>
          <w:rFonts w:ascii="Times New Roman" w:hAnsi="Times New Roman" w:cs="Times New Roman"/>
        </w:rPr>
        <w:t xml:space="preserve">lõige </w:t>
      </w:r>
      <w:r w:rsidR="00760A4C">
        <w:rPr>
          <w:rFonts w:ascii="Times New Roman" w:hAnsi="Times New Roman" w:cs="Times New Roman"/>
        </w:rPr>
        <w:t>7</w:t>
      </w:r>
      <w:r w:rsidRPr="161BAED9" w:rsidR="00760A4C">
        <w:rPr>
          <w:rFonts w:ascii="Times New Roman" w:hAnsi="Times New Roman" w:cs="Times New Roman"/>
        </w:rPr>
        <w:t xml:space="preserve"> </w:t>
      </w:r>
      <w:r w:rsidRPr="161BAED9" w:rsidR="0029637C">
        <w:rPr>
          <w:rFonts w:ascii="Times New Roman" w:hAnsi="Times New Roman" w:cs="Times New Roman"/>
        </w:rPr>
        <w:t>tunnistatakse kehtetuks</w:t>
      </w:r>
      <w:r w:rsidRPr="3B95B311" w:rsidR="00CC26F1">
        <w:rPr>
          <w:rFonts w:ascii="Times New Roman" w:hAnsi="Times New Roman" w:cs="Times New Roman"/>
        </w:rPr>
        <w:t>;</w:t>
      </w:r>
    </w:p>
    <w:p w:rsidR="00CC26F1" w:rsidP="006B0270" w:rsidRDefault="00CC26F1" w14:paraId="1A6A43B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1C32" w:rsidP="006B0270" w:rsidRDefault="00CC26F1" w14:paraId="6773251A" w14:textId="02E06E85">
      <w:pPr>
        <w:spacing w:after="0" w:line="240" w:lineRule="auto"/>
        <w:jc w:val="both"/>
        <w:rPr>
          <w:rFonts w:ascii="Times New Roman" w:hAnsi="Times New Roman" w:cs="Times New Roman"/>
        </w:rPr>
      </w:pPr>
      <w:commentRangeStart w:id="1806372246"/>
      <w:r w:rsidRPr="69007DA4" w:rsidR="00CC26F1">
        <w:rPr>
          <w:rFonts w:ascii="Times New Roman" w:hAnsi="Times New Roman" w:cs="Times New Roman"/>
          <w:b w:val="1"/>
          <w:bCs w:val="1"/>
        </w:rPr>
        <w:t>2)</w:t>
      </w:r>
      <w:commentRangeEnd w:id="1806372246"/>
      <w:r>
        <w:rPr>
          <w:rStyle w:val="CommentReference"/>
        </w:rPr>
        <w:commentReference w:id="1806372246"/>
      </w:r>
      <w:r w:rsidRPr="69007DA4" w:rsidR="000C7693">
        <w:rPr>
          <w:rFonts w:ascii="Times New Roman" w:hAnsi="Times New Roman" w:cs="Times New Roman"/>
          <w:b w:val="1"/>
          <w:bCs w:val="1"/>
        </w:rPr>
        <w:t xml:space="preserve"> </w:t>
      </w:r>
      <w:r w:rsidRPr="69007DA4" w:rsidR="000C7693">
        <w:rPr>
          <w:rFonts w:ascii="Times New Roman" w:hAnsi="Times New Roman" w:cs="Times New Roman"/>
        </w:rPr>
        <w:t>paragrahv</w:t>
      </w:r>
      <w:r w:rsidRPr="69007DA4" w:rsidR="006B0270">
        <w:rPr>
          <w:rFonts w:ascii="Times New Roman" w:hAnsi="Times New Roman" w:cs="Times New Roman"/>
        </w:rPr>
        <w:t>i</w:t>
      </w:r>
      <w:r w:rsidRPr="69007DA4" w:rsidR="000C7693">
        <w:rPr>
          <w:rFonts w:ascii="Times New Roman" w:hAnsi="Times New Roman" w:cs="Times New Roman"/>
        </w:rPr>
        <w:t xml:space="preserve"> </w:t>
      </w:r>
      <w:r w:rsidRPr="69007DA4" w:rsidR="00A314F7">
        <w:rPr>
          <w:rFonts w:ascii="Times New Roman" w:hAnsi="Times New Roman" w:cs="Times New Roman"/>
        </w:rPr>
        <w:t>6</w:t>
      </w:r>
      <w:r w:rsidRPr="69007DA4" w:rsidR="002E6D9D">
        <w:rPr>
          <w:rFonts w:ascii="Times New Roman" w:hAnsi="Times New Roman" w:cs="Times New Roman"/>
        </w:rPr>
        <w:t>4</w:t>
      </w:r>
      <w:r w:rsidRPr="69007DA4" w:rsidR="00A314F7">
        <w:rPr>
          <w:rFonts w:ascii="Times New Roman" w:hAnsi="Times New Roman" w:cs="Times New Roman"/>
        </w:rPr>
        <w:t xml:space="preserve"> lõikest </w:t>
      </w:r>
      <w:r w:rsidRPr="69007DA4" w:rsidR="002E6D9D">
        <w:rPr>
          <w:rFonts w:ascii="Times New Roman" w:hAnsi="Times New Roman" w:cs="Times New Roman"/>
        </w:rPr>
        <w:t>2 jäetakse välja sõnad „</w:t>
      </w:r>
      <w:r w:rsidRPr="69007DA4" w:rsidR="00A748D3">
        <w:rPr>
          <w:rFonts w:ascii="Times New Roman" w:hAnsi="Times New Roman" w:cs="Times New Roman"/>
        </w:rPr>
        <w:t>Terviseametile ning</w:t>
      </w:r>
      <w:r w:rsidRPr="69007DA4" w:rsidR="002E6D9D">
        <w:rPr>
          <w:rFonts w:ascii="Times New Roman" w:hAnsi="Times New Roman" w:cs="Times New Roman"/>
        </w:rPr>
        <w:t>“</w:t>
      </w:r>
      <w:r w:rsidRPr="69007DA4" w:rsidR="00AF1C32">
        <w:rPr>
          <w:rFonts w:ascii="Times New Roman" w:hAnsi="Times New Roman" w:cs="Times New Roman"/>
        </w:rPr>
        <w:t>;</w:t>
      </w:r>
    </w:p>
    <w:p w:rsidR="00AF1C32" w:rsidP="006B0270" w:rsidRDefault="00AF1C32" w14:paraId="531E110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2FA0" w:rsidP="006B0270" w:rsidRDefault="00AF1C32" w14:paraId="54396284" w14:textId="76FC9D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4D8F">
        <w:rPr>
          <w:rFonts w:ascii="Times New Roman" w:hAnsi="Times New Roman" w:cs="Times New Roman"/>
          <w:b/>
        </w:rPr>
        <w:t>3)</w:t>
      </w:r>
      <w:r>
        <w:rPr>
          <w:rFonts w:ascii="Times New Roman" w:hAnsi="Times New Roman" w:cs="Times New Roman"/>
          <w:b/>
          <w:bCs/>
        </w:rPr>
        <w:t xml:space="preserve"> </w:t>
      </w:r>
      <w:r w:rsidRPr="008E4D8F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8220F0">
        <w:rPr>
          <w:rFonts w:ascii="Times New Roman" w:hAnsi="Times New Roman" w:cs="Times New Roman"/>
        </w:rPr>
        <w:t>64 lõikest</w:t>
      </w:r>
      <w:r w:rsidR="00600A69">
        <w:rPr>
          <w:rFonts w:ascii="Times New Roman" w:hAnsi="Times New Roman" w:cs="Times New Roman"/>
        </w:rPr>
        <w:t xml:space="preserve"> </w:t>
      </w:r>
      <w:r w:rsidR="00EC2FA0">
        <w:rPr>
          <w:rFonts w:ascii="Times New Roman" w:hAnsi="Times New Roman" w:cs="Times New Roman"/>
        </w:rPr>
        <w:t>5 jäetakse välja sõnad „</w:t>
      </w:r>
      <w:r w:rsidRPr="00C73306" w:rsidR="00C73306">
        <w:rPr>
          <w:rFonts w:ascii="Times New Roman" w:hAnsi="Times New Roman" w:cs="Times New Roman"/>
        </w:rPr>
        <w:t>Terviseametile ja</w:t>
      </w:r>
      <w:r w:rsidR="00EC2FA0">
        <w:rPr>
          <w:rFonts w:ascii="Times New Roman" w:hAnsi="Times New Roman" w:cs="Times New Roman"/>
        </w:rPr>
        <w:t>“;</w:t>
      </w:r>
    </w:p>
    <w:p w:rsidR="00EC2FA0" w:rsidP="006B0270" w:rsidRDefault="00EC2FA0" w14:paraId="269152F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3B7D" w:rsidP="006B0270" w:rsidRDefault="00EC2FA0" w14:paraId="54371BB0" w14:textId="543E0E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4D8F">
        <w:rPr>
          <w:rFonts w:ascii="Times New Roman" w:hAnsi="Times New Roman" w:cs="Times New Roman"/>
          <w:b/>
        </w:rPr>
        <w:t>4)</w:t>
      </w:r>
      <w:r w:rsidR="008220F0">
        <w:rPr>
          <w:rFonts w:ascii="Times New Roman" w:hAnsi="Times New Roman" w:cs="Times New Roman"/>
        </w:rPr>
        <w:t xml:space="preserve"> </w:t>
      </w:r>
      <w:r w:rsidR="00C81FDD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="00C81FDD">
        <w:rPr>
          <w:rFonts w:ascii="Times New Roman" w:hAnsi="Times New Roman" w:cs="Times New Roman"/>
        </w:rPr>
        <w:t xml:space="preserve"> </w:t>
      </w:r>
      <w:r w:rsidR="00F14468">
        <w:rPr>
          <w:rFonts w:ascii="Times New Roman" w:hAnsi="Times New Roman" w:cs="Times New Roman"/>
        </w:rPr>
        <w:t>64 lõik</w:t>
      </w:r>
      <w:r w:rsidR="00077927">
        <w:rPr>
          <w:rFonts w:ascii="Times New Roman" w:hAnsi="Times New Roman" w:cs="Times New Roman"/>
        </w:rPr>
        <w:t>e</w:t>
      </w:r>
      <w:r w:rsidR="00F14468">
        <w:rPr>
          <w:rFonts w:ascii="Times New Roman" w:hAnsi="Times New Roman" w:cs="Times New Roman"/>
        </w:rPr>
        <w:t xml:space="preserve">st 8 jäetakse </w:t>
      </w:r>
      <w:r w:rsidR="00077927">
        <w:rPr>
          <w:rFonts w:ascii="Times New Roman" w:hAnsi="Times New Roman" w:cs="Times New Roman"/>
        </w:rPr>
        <w:t>välja sõnad „</w:t>
      </w:r>
      <w:r w:rsidRPr="0086041E" w:rsidR="0086041E">
        <w:rPr>
          <w:rFonts w:ascii="Times New Roman" w:hAnsi="Times New Roman" w:cs="Times New Roman"/>
        </w:rPr>
        <w:t>Terviseametile ning</w:t>
      </w:r>
      <w:r w:rsidR="00077927">
        <w:rPr>
          <w:rFonts w:ascii="Times New Roman" w:hAnsi="Times New Roman" w:cs="Times New Roman"/>
        </w:rPr>
        <w:t>“</w:t>
      </w:r>
      <w:r w:rsidR="00063B7D">
        <w:rPr>
          <w:rFonts w:ascii="Times New Roman" w:hAnsi="Times New Roman" w:cs="Times New Roman"/>
        </w:rPr>
        <w:t>;</w:t>
      </w:r>
    </w:p>
    <w:p w:rsidR="00063B7D" w:rsidP="006B0270" w:rsidRDefault="00063B7D" w14:paraId="21FC9F4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78489C" w:rsidR="00CF7A9B" w:rsidP="006B0270" w:rsidRDefault="00063B7D" w14:paraId="1E7C22FD" w14:textId="576582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7199">
        <w:rPr>
          <w:rFonts w:ascii="Times New Roman" w:hAnsi="Times New Roman" w:cs="Times New Roman"/>
          <w:b/>
          <w:bCs/>
        </w:rPr>
        <w:t>5)</w:t>
      </w:r>
      <w:r>
        <w:rPr>
          <w:rFonts w:ascii="Times New Roman" w:hAnsi="Times New Roman" w:cs="Times New Roman"/>
        </w:rPr>
        <w:t xml:space="preserve"> </w:t>
      </w:r>
      <w:r w:rsidR="00530FD9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="00530FD9">
        <w:rPr>
          <w:rFonts w:ascii="Times New Roman" w:hAnsi="Times New Roman" w:cs="Times New Roman"/>
        </w:rPr>
        <w:t xml:space="preserve"> 66 lõikest </w:t>
      </w:r>
      <w:r w:rsidR="00F12CD3">
        <w:rPr>
          <w:rFonts w:ascii="Times New Roman" w:hAnsi="Times New Roman" w:cs="Times New Roman"/>
        </w:rPr>
        <w:t xml:space="preserve">2 jäetakse välja sõnad </w:t>
      </w:r>
      <w:r w:rsidR="002D57A1">
        <w:rPr>
          <w:rFonts w:ascii="Times New Roman" w:hAnsi="Times New Roman" w:cs="Times New Roman"/>
        </w:rPr>
        <w:t>„</w:t>
      </w:r>
      <w:r w:rsidR="001F2025">
        <w:rPr>
          <w:rFonts w:ascii="Times New Roman" w:hAnsi="Times New Roman" w:cs="Times New Roman"/>
        </w:rPr>
        <w:t xml:space="preserve">ning </w:t>
      </w:r>
      <w:r w:rsidR="002D57A1">
        <w:rPr>
          <w:rFonts w:ascii="Times New Roman" w:hAnsi="Times New Roman" w:cs="Times New Roman"/>
        </w:rPr>
        <w:t>Terviseametile“</w:t>
      </w:r>
      <w:r w:rsidRPr="00AF1C32" w:rsidR="002E6D9D">
        <w:rPr>
          <w:rFonts w:ascii="Times New Roman" w:hAnsi="Times New Roman" w:cs="Times New Roman"/>
        </w:rPr>
        <w:t>.</w:t>
      </w:r>
    </w:p>
    <w:p w:rsidR="006B0270" w:rsidP="006B0270" w:rsidRDefault="006B0270" w14:paraId="20CB9738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D14226" w:rsidR="00B746F4" w:rsidP="006B0270" w:rsidRDefault="0029637C" w14:paraId="057A6072" w14:textId="4DFB0663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  <w:r w:rsidRPr="3B95B311">
        <w:rPr>
          <w:rFonts w:ascii="Times New Roman" w:hAnsi="Times New Roman" w:cs="Times New Roman"/>
          <w:b/>
          <w:bCs/>
        </w:rPr>
        <w:t xml:space="preserve">§ </w:t>
      </w:r>
      <w:r w:rsidR="00DA78F0">
        <w:rPr>
          <w:rFonts w:ascii="Times New Roman" w:hAnsi="Times New Roman" w:cs="Times New Roman"/>
          <w:b/>
          <w:bCs/>
        </w:rPr>
        <w:t>2</w:t>
      </w:r>
      <w:r w:rsidRPr="3B95B311">
        <w:rPr>
          <w:rFonts w:ascii="Times New Roman" w:hAnsi="Times New Roman" w:cs="Times New Roman"/>
          <w:b/>
          <w:bCs/>
        </w:rPr>
        <w:t xml:space="preserve">. </w:t>
      </w:r>
      <w:r w:rsidRPr="0E48FDCC" w:rsidR="228C0EEC">
        <w:rPr>
          <w:rFonts w:ascii="Times New Roman" w:hAnsi="Times New Roman" w:eastAsia="Times New Roman" w:cs="Times New Roman"/>
          <w:b/>
          <w:bCs/>
        </w:rPr>
        <w:t>Erakooliseaduse muutmine</w:t>
      </w:r>
    </w:p>
    <w:p w:rsidR="006B0270" w:rsidP="006B0270" w:rsidRDefault="006B0270" w14:paraId="4B23ED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D14226" w:rsidR="00B746F4" w:rsidP="006B0270" w:rsidRDefault="228C0EEC" w14:paraId="3328C07F" w14:textId="3D74F69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E48FDCC">
        <w:rPr>
          <w:rFonts w:ascii="Times New Roman" w:hAnsi="Times New Roman" w:eastAsia="Times New Roman" w:cs="Times New Roman"/>
        </w:rPr>
        <w:t>Erakooliseaduses tehakse järgmised muudatused:</w:t>
      </w:r>
    </w:p>
    <w:p w:rsidR="006B0270" w:rsidP="006B0270" w:rsidRDefault="006B0270" w14:paraId="0727B3D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</w:p>
    <w:p w:rsidRPr="00D14226" w:rsidR="00B746F4" w:rsidP="006B0270" w:rsidRDefault="228C0EEC" w14:paraId="1894CCE7" w14:textId="3C5AEC4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commentRangeStart w:id="571361543"/>
      <w:r w:rsidRPr="69007DA4" w:rsidR="228C0EEC">
        <w:rPr>
          <w:rFonts w:ascii="Times New Roman" w:hAnsi="Times New Roman" w:eastAsia="Times New Roman" w:cs="Times New Roman"/>
          <w:b w:val="1"/>
          <w:bCs w:val="1"/>
        </w:rPr>
        <w:t>1)</w:t>
      </w:r>
      <w:r w:rsidRPr="69007DA4" w:rsidR="228C0EEC">
        <w:rPr>
          <w:rFonts w:ascii="Times New Roman" w:hAnsi="Times New Roman" w:eastAsia="Times New Roman" w:cs="Times New Roman"/>
        </w:rPr>
        <w:t xml:space="preserve"> paragrahvi 5</w:t>
      </w:r>
      <w:r w:rsidRPr="69007DA4" w:rsidR="228C0EEC">
        <w:rPr>
          <w:rFonts w:ascii="Times New Roman" w:hAnsi="Times New Roman" w:eastAsia="Times New Roman" w:cs="Times New Roman"/>
          <w:vertAlign w:val="superscript"/>
        </w:rPr>
        <w:t>4</w:t>
      </w:r>
      <w:r w:rsidRPr="69007DA4" w:rsidR="228C0EEC">
        <w:rPr>
          <w:rFonts w:ascii="Times New Roman" w:hAnsi="Times New Roman" w:eastAsia="Times New Roman" w:cs="Times New Roman"/>
          <w:i w:val="1"/>
          <w:iCs w:val="1"/>
        </w:rPr>
        <w:t xml:space="preserve"> </w:t>
      </w:r>
      <w:r w:rsidRPr="69007DA4" w:rsidR="228C0EEC">
        <w:rPr>
          <w:rFonts w:ascii="Times New Roman" w:hAnsi="Times New Roman" w:eastAsia="Times New Roman" w:cs="Times New Roman"/>
        </w:rPr>
        <w:t>lõike 2 punkt 7 muudetakse ja sõnastatakse järgmiselt:</w:t>
      </w:r>
      <w:commentRangeEnd w:id="571361543"/>
      <w:r>
        <w:rPr>
          <w:rStyle w:val="CommentReference"/>
        </w:rPr>
        <w:commentReference w:id="571361543"/>
      </w:r>
    </w:p>
    <w:p w:rsidR="006B0270" w:rsidDel="00AC0F94" w:rsidP="006B0270" w:rsidRDefault="006B0270" w14:paraId="25A80ABE" w14:textId="615FF7A2">
      <w:pPr>
        <w:spacing w:after="0" w:line="240" w:lineRule="auto"/>
        <w:jc w:val="both"/>
        <w:rPr>
          <w:del w:author="Aili Sandre - JUSTDIGI" w:date="2025-09-23T09:01:00Z" w16du:dateUtc="2025-09-23T06:01:00Z" w:id="1"/>
          <w:rFonts w:ascii="Times New Roman" w:hAnsi="Times New Roman" w:eastAsia="Times New Roman" w:cs="Times New Roman"/>
        </w:rPr>
      </w:pPr>
    </w:p>
    <w:p w:rsidRPr="00D14226" w:rsidR="00B746F4" w:rsidP="006B0270" w:rsidRDefault="228C0EEC" w14:paraId="5BD7FCC7" w14:textId="344C7DCD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69007DA4" w:rsidR="228C0EEC">
        <w:rPr>
          <w:rFonts w:ascii="Times New Roman" w:hAnsi="Times New Roman" w:eastAsia="Times New Roman" w:cs="Times New Roman"/>
        </w:rPr>
        <w:t>„7) andmed erakooli tegevuseks vajalike ruumide, hoonete, sisustuse, maa-ala ja muu vara olemasolu kohta või kasutuse kohta liisingu- või rendilepingu alusel ning nende vastavuse kohta tuleohutus- ja päästenõuetele</w:t>
      </w:r>
      <w:r w:rsidRPr="69007DA4" w:rsidR="228C0EEC">
        <w:rPr>
          <w:rFonts w:ascii="Times New Roman" w:hAnsi="Times New Roman" w:eastAsia="Times New Roman" w:cs="Times New Roman"/>
        </w:rPr>
        <w:t>;</w:t>
      </w:r>
      <w:r w:rsidRPr="69007DA4" w:rsidR="005B0451">
        <w:rPr>
          <w:rFonts w:ascii="Times New Roman" w:hAnsi="Times New Roman" w:eastAsia="Times New Roman" w:cs="Times New Roman"/>
        </w:rPr>
        <w:t>“</w:t>
      </w:r>
      <w:r w:rsidRPr="69007DA4" w:rsidR="00013985">
        <w:rPr>
          <w:rFonts w:ascii="Times New Roman" w:hAnsi="Times New Roman" w:eastAsia="Times New Roman" w:cs="Times New Roman"/>
        </w:rPr>
        <w:t>;</w:t>
      </w:r>
    </w:p>
    <w:p w:rsidR="006B0270" w:rsidP="006B0270" w:rsidRDefault="006B0270" w14:paraId="2F86ACC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</w:p>
    <w:p w:rsidRPr="00D14226" w:rsidR="00B746F4" w:rsidP="006B0270" w:rsidRDefault="228C0EEC" w14:paraId="272C91B7" w14:textId="3AB0E67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2)</w:t>
      </w:r>
      <w:r w:rsidRPr="0E48FDCC">
        <w:rPr>
          <w:rFonts w:ascii="Times New Roman" w:hAnsi="Times New Roman" w:eastAsia="Times New Roman" w:cs="Times New Roman"/>
        </w:rPr>
        <w:t xml:space="preserve"> paragrahvi</w:t>
      </w:r>
      <w:r w:rsidRPr="006B0270">
        <w:rPr>
          <w:rFonts w:ascii="Times New Roman" w:hAnsi="Times New Roman" w:eastAsia="Times New Roman" w:cs="Times New Roman"/>
        </w:rPr>
        <w:t xml:space="preserve"> </w:t>
      </w:r>
      <w:r w:rsidRPr="0E48FDCC">
        <w:rPr>
          <w:rFonts w:ascii="Times New Roman" w:hAnsi="Times New Roman" w:eastAsia="Times New Roman" w:cs="Times New Roman"/>
        </w:rPr>
        <w:t>5</w:t>
      </w:r>
      <w:r w:rsidRPr="00FE0F1A">
        <w:rPr>
          <w:rFonts w:ascii="Times New Roman" w:hAnsi="Times New Roman" w:eastAsia="Times New Roman" w:cs="Times New Roman"/>
          <w:vertAlign w:val="superscript"/>
        </w:rPr>
        <w:t>5</w:t>
      </w:r>
      <w:r w:rsidRPr="0E48FDCC">
        <w:rPr>
          <w:rFonts w:ascii="Times New Roman" w:hAnsi="Times New Roman" w:eastAsia="Times New Roman" w:cs="Times New Roman"/>
          <w:i/>
          <w:iCs/>
        </w:rPr>
        <w:t xml:space="preserve"> </w:t>
      </w:r>
      <w:r w:rsidRPr="0E48FDCC">
        <w:rPr>
          <w:rFonts w:ascii="Times New Roman" w:hAnsi="Times New Roman" w:eastAsia="Times New Roman" w:cs="Times New Roman"/>
        </w:rPr>
        <w:t>täiendatakse punktiga 7 järgmises sõnastuses:</w:t>
      </w:r>
    </w:p>
    <w:p w:rsidR="006B0270" w:rsidDel="00AC0F94" w:rsidP="006B0270" w:rsidRDefault="006B0270" w14:paraId="6FD984FC" w14:textId="00B015BB">
      <w:pPr>
        <w:spacing w:after="0" w:line="240" w:lineRule="auto"/>
        <w:jc w:val="both"/>
        <w:rPr>
          <w:del w:author="Aili Sandre - JUSTDIGI" w:date="2025-09-23T09:01:00Z" w16du:dateUtc="2025-09-23T06:01:00Z" w:id="2"/>
          <w:rFonts w:ascii="Times New Roman" w:hAnsi="Times New Roman" w:eastAsia="Times New Roman" w:cs="Times New Roman"/>
        </w:rPr>
      </w:pPr>
    </w:p>
    <w:p w:rsidR="00B746F4" w:rsidP="006B0270" w:rsidRDefault="228C0EEC" w14:paraId="60C02C47" w14:textId="4867676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E48FDCC">
        <w:rPr>
          <w:rFonts w:ascii="Times New Roman" w:hAnsi="Times New Roman" w:eastAsia="Times New Roman" w:cs="Times New Roman"/>
        </w:rPr>
        <w:t>„7) õppetöö</w:t>
      </w:r>
      <w:ins w:author="Aili Sandre - JUSTDIGI" w:date="2025-09-23T09:01:00Z" w16du:dateUtc="2025-09-23T06:01:00Z" w:id="3">
        <w:r w:rsidR="00AC0F94">
          <w:rPr>
            <w:rFonts w:ascii="Times New Roman" w:hAnsi="Times New Roman" w:eastAsia="Times New Roman" w:cs="Times New Roman"/>
          </w:rPr>
          <w:t>ks</w:t>
        </w:r>
      </w:ins>
      <w:del w:author="Aili Sandre - JUSTDIGI" w:date="2025-09-23T09:01:00Z" w16du:dateUtc="2025-09-23T06:01:00Z" w:id="4">
        <w:r w:rsidRPr="0E48FDCC" w:rsidDel="00AC0F94">
          <w:rPr>
            <w:rFonts w:ascii="Times New Roman" w:hAnsi="Times New Roman" w:eastAsia="Times New Roman" w:cs="Times New Roman"/>
          </w:rPr>
          <w:delText xml:space="preserve"> läbiviimiseks</w:delText>
        </w:r>
      </w:del>
      <w:r w:rsidRPr="0E48FDCC">
        <w:rPr>
          <w:rFonts w:ascii="Times New Roman" w:hAnsi="Times New Roman" w:eastAsia="Times New Roman" w:cs="Times New Roman"/>
        </w:rPr>
        <w:t xml:space="preserve"> kasutatava hoone või ruumi </w:t>
      </w:r>
      <w:r w:rsidR="006B0270">
        <w:rPr>
          <w:rFonts w:ascii="Times New Roman" w:hAnsi="Times New Roman" w:eastAsia="Times New Roman" w:cs="Times New Roman"/>
        </w:rPr>
        <w:t>e</w:t>
      </w:r>
      <w:r w:rsidRPr="0E48FDCC">
        <w:rPr>
          <w:rFonts w:ascii="Times New Roman" w:hAnsi="Times New Roman" w:eastAsia="Times New Roman" w:cs="Times New Roman"/>
        </w:rPr>
        <w:t xml:space="preserve">hitisregistris </w:t>
      </w:r>
      <w:r w:rsidR="00F41C12">
        <w:rPr>
          <w:rFonts w:ascii="Times New Roman" w:hAnsi="Times New Roman" w:eastAsia="Times New Roman" w:cs="Times New Roman"/>
        </w:rPr>
        <w:t>märgitud</w:t>
      </w:r>
      <w:r w:rsidRPr="0E48FDCC">
        <w:rPr>
          <w:rFonts w:ascii="Times New Roman" w:hAnsi="Times New Roman" w:eastAsia="Times New Roman" w:cs="Times New Roman"/>
        </w:rPr>
        <w:t xml:space="preserve"> </w:t>
      </w:r>
      <w:r w:rsidR="001F2025">
        <w:rPr>
          <w:rFonts w:ascii="Times New Roman" w:hAnsi="Times New Roman" w:eastAsia="Times New Roman" w:cs="Times New Roman"/>
        </w:rPr>
        <w:t>kasutus</w:t>
      </w:r>
      <w:r w:rsidRPr="0E48FDCC">
        <w:rPr>
          <w:rFonts w:ascii="Times New Roman" w:hAnsi="Times New Roman" w:eastAsia="Times New Roman" w:cs="Times New Roman"/>
        </w:rPr>
        <w:t>otstarve vastab õppetegevuse eesmärgile.“</w:t>
      </w:r>
      <w:r w:rsidR="00192BED">
        <w:rPr>
          <w:rFonts w:ascii="Times New Roman" w:hAnsi="Times New Roman" w:eastAsia="Times New Roman" w:cs="Times New Roman"/>
        </w:rPr>
        <w:t>.</w:t>
      </w:r>
    </w:p>
    <w:p w:rsidR="00054354" w:rsidP="006B0270" w:rsidRDefault="00054354" w14:paraId="10CF3B7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1274EE" w:rsidR="00054354" w:rsidP="00054354" w:rsidRDefault="00054354" w14:paraId="26117143" w14:textId="1543F05A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3</w:t>
      </w:r>
      <w:r w:rsidRPr="00FE0F1A">
        <w:rPr>
          <w:rFonts w:ascii="Times New Roman" w:hAnsi="Times New Roman" w:cs="Times New Roman"/>
          <w:b/>
          <w:bCs/>
        </w:rPr>
        <w:t>.</w:t>
      </w:r>
      <w:r w:rsidRPr="001274EE">
        <w:rPr>
          <w:rFonts w:ascii="Times New Roman" w:hAnsi="Times New Roman" w:cs="Times New Roman"/>
          <w:b/>
          <w:bCs/>
          <w:shd w:val="clear" w:color="auto" w:fill="FFFFFF"/>
        </w:rPr>
        <w:t xml:space="preserve"> Noorsootöö seaduse muutmine</w:t>
      </w:r>
    </w:p>
    <w:p w:rsidR="00054354" w:rsidP="00054354" w:rsidRDefault="00054354" w14:paraId="0632E305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054354" w:rsidP="00054354" w:rsidRDefault="00054354" w14:paraId="693BFBD3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Noorsootöö seaduses tehakse järgmised muudatused:</w:t>
      </w:r>
    </w:p>
    <w:p w:rsidR="00054354" w:rsidP="00054354" w:rsidRDefault="00054354" w14:paraId="3D38B2A8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Pr="00A93E89" w:rsidR="00054354" w:rsidP="00054354" w:rsidRDefault="00054354" w14:paraId="432AAB2D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1274EE">
        <w:rPr>
          <w:rFonts w:ascii="Times New Roman" w:hAnsi="Times New Roman" w:cs="Times New Roman"/>
          <w:b/>
          <w:bCs/>
          <w:shd w:val="clear" w:color="auto" w:fill="FFFFFF"/>
        </w:rPr>
        <w:t>1)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1274EE">
        <w:rPr>
          <w:rFonts w:ascii="Times New Roman" w:hAnsi="Times New Roman" w:cs="Times New Roman"/>
          <w:shd w:val="clear" w:color="auto" w:fill="FFFFFF"/>
        </w:rPr>
        <w:t>paragrahvi 10</w:t>
      </w:r>
      <w:r w:rsidRPr="001274EE">
        <w:rPr>
          <w:rFonts w:ascii="Times New Roman" w:hAnsi="Times New Roman" w:cs="Times New Roman"/>
          <w:shd w:val="clear" w:color="auto" w:fill="FFFFFF"/>
          <w:vertAlign w:val="superscript"/>
        </w:rPr>
        <w:t xml:space="preserve">1 </w:t>
      </w:r>
      <w:r w:rsidRPr="001274EE">
        <w:rPr>
          <w:rFonts w:ascii="Times New Roman" w:hAnsi="Times New Roman" w:cs="Times New Roman"/>
          <w:shd w:val="clear" w:color="auto" w:fill="FFFFFF"/>
        </w:rPr>
        <w:t>lõikest 3 jäetakse välja tekstiosa „ning noorte- ja projektlaagri toitlustamine peab vastama rahvatervishoiu seaduse §-s 22 sätestatud nõuetele“;</w:t>
      </w:r>
    </w:p>
    <w:p w:rsidRPr="001274EE" w:rsidR="00054354" w:rsidP="00054354" w:rsidRDefault="00054354" w14:paraId="56F5B683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54354" w:rsidP="00054354" w:rsidRDefault="00054354" w14:paraId="2B679F46" w14:textId="3BD0EBDE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1274EE">
        <w:rPr>
          <w:rFonts w:ascii="Times New Roman" w:hAnsi="Times New Roman" w:cs="Times New Roman"/>
          <w:b/>
          <w:bCs/>
          <w:shd w:val="clear" w:color="auto" w:fill="FFFFFF"/>
        </w:rPr>
        <w:t>2)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1274EE">
        <w:rPr>
          <w:rFonts w:ascii="Times New Roman" w:hAnsi="Times New Roman" w:cs="Times New Roman"/>
          <w:shd w:val="clear" w:color="auto" w:fill="FFFFFF"/>
        </w:rPr>
        <w:t>paragrahvi 10</w:t>
      </w:r>
      <w:r w:rsidRPr="001274EE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Pr="001274EE">
        <w:rPr>
          <w:rFonts w:ascii="Times New Roman" w:hAnsi="Times New Roman" w:cs="Times New Roman"/>
          <w:shd w:val="clear" w:color="auto" w:fill="FFFFFF"/>
        </w:rPr>
        <w:t xml:space="preserve"> lõike 3 punktist 3</w:t>
      </w:r>
      <w:r>
        <w:rPr>
          <w:rFonts w:ascii="Times New Roman" w:hAnsi="Times New Roman" w:cs="Times New Roman"/>
          <w:shd w:val="clear" w:color="auto" w:fill="FFFFFF"/>
        </w:rPr>
        <w:t xml:space="preserve"> jäetakse välja </w:t>
      </w:r>
      <w:ins w:author="Aili Sandre - JUSTDIGI" w:date="2025-09-23T09:03:00Z" w16du:dateUtc="2025-09-23T06:03:00Z" w:id="5">
        <w:r w:rsidR="00491D01">
          <w:rPr>
            <w:rFonts w:ascii="Times New Roman" w:hAnsi="Times New Roman" w:cs="Times New Roman"/>
            <w:shd w:val="clear" w:color="auto" w:fill="FFFFFF"/>
          </w:rPr>
          <w:t>tekstiosa</w:t>
        </w:r>
      </w:ins>
      <w:del w:author="Aili Sandre - JUSTDIGI" w:date="2025-09-23T09:03:00Z" w16du:dateUtc="2025-09-23T06:03:00Z" w:id="6">
        <w:r w:rsidDel="00491D01">
          <w:rPr>
            <w:rFonts w:ascii="Times New Roman" w:hAnsi="Times New Roman" w:cs="Times New Roman"/>
            <w:shd w:val="clear" w:color="auto" w:fill="FFFFFF"/>
          </w:rPr>
          <w:delText>sõnad</w:delText>
        </w:r>
      </w:del>
      <w:r>
        <w:rPr>
          <w:rFonts w:ascii="Times New Roman" w:hAnsi="Times New Roman" w:cs="Times New Roman"/>
          <w:shd w:val="clear" w:color="auto" w:fill="FFFFFF"/>
        </w:rPr>
        <w:t xml:space="preserve"> „</w:t>
      </w:r>
      <w:r w:rsidRPr="00687767">
        <w:rPr>
          <w:rFonts w:ascii="Times New Roman" w:hAnsi="Times New Roman" w:cs="Times New Roman"/>
          <w:shd w:val="clear" w:color="auto" w:fill="FFFFFF"/>
        </w:rPr>
        <w:t>ning andmed toitlustamise vastavuse kohta noorte- ja projektlaagris toitlustamise nõuetele</w:t>
      </w:r>
      <w:r>
        <w:rPr>
          <w:rFonts w:ascii="Times New Roman" w:hAnsi="Times New Roman" w:cs="Times New Roman"/>
          <w:shd w:val="clear" w:color="auto" w:fill="FFFFFF"/>
        </w:rPr>
        <w:t>“;</w:t>
      </w:r>
    </w:p>
    <w:p w:rsidR="00054354" w:rsidP="00054354" w:rsidRDefault="00054354" w14:paraId="4156188C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Pr="001274EE" w:rsidR="00054354" w:rsidP="00054354" w:rsidRDefault="00054354" w14:paraId="1EF87DB7" w14:textId="2DFAEDB2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1274EE" w:rsidR="00054354">
        <w:rPr>
          <w:rFonts w:ascii="Times New Roman" w:hAnsi="Times New Roman" w:cs="Times New Roman"/>
          <w:b w:val="1"/>
          <w:bCs w:val="1"/>
          <w:shd w:val="clear" w:color="auto" w:fill="FFFFFF"/>
        </w:rPr>
        <w:t>3)</w:t>
      </w:r>
      <w:r w:rsidR="00054354">
        <w:rPr>
          <w:rFonts w:ascii="Times New Roman" w:hAnsi="Times New Roman" w:cs="Times New Roman"/>
          <w:shd w:val="clear" w:color="auto" w:fill="FFFFFF"/>
        </w:rPr>
        <w:t xml:space="preserve"> paragrahvi 10</w:t>
      </w:r>
      <w:r w:rsidRPr="001274EE" w:rsidR="00054354">
        <w:rPr>
          <w:rFonts w:ascii="Times New Roman" w:hAnsi="Times New Roman" w:cs="Times New Roman"/>
          <w:shd w:val="clear" w:color="auto" w:fill="FFFFFF"/>
          <w:vertAlign w:val="superscript"/>
        </w:rPr>
        <w:t>3</w:t>
      </w:r>
      <w:r w:rsidR="00054354">
        <w:rPr>
          <w:rFonts w:ascii="Times New Roman" w:hAnsi="Times New Roman" w:cs="Times New Roman"/>
          <w:shd w:val="clear" w:color="auto" w:fill="FFFFFF"/>
          <w:vertAlign w:val="superscript"/>
        </w:rPr>
        <w:t xml:space="preserve"> </w:t>
      </w:r>
      <w:del w:author="Maarja-Liis Lall - JUSTDIGI" w:date="2025-09-30T07:50:02.331Z" w:id="2016049790">
        <w:r w:rsidRPr="69007DA4" w:rsidDel="00054354">
          <w:rPr>
            <w:rFonts w:ascii="Times New Roman" w:hAnsi="Times New Roman" w:cs="Times New Roman"/>
          </w:rPr>
          <w:delText>lõikest</w:delText>
        </w:r>
      </w:del>
      <w:ins w:author="Maarja-Liis Lall - JUSTDIGI" w:date="2025-09-30T07:50:03.063Z" w:id="1816008886">
        <w:r w:rsidR="45F140AB">
          <w:rPr>
            <w:rFonts w:ascii="Times New Roman" w:hAnsi="Times New Roman" w:cs="Times New Roman"/>
            <w:shd w:val="clear" w:color="auto" w:fill="FFFFFF"/>
          </w:rPr>
          <w:t xml:space="preserve">punktist</w:t>
        </w:r>
      </w:ins>
      <w:r w:rsidR="00054354">
        <w:rPr>
          <w:rFonts w:ascii="Times New Roman" w:hAnsi="Times New Roman" w:cs="Times New Roman"/>
          <w:shd w:val="clear" w:color="auto" w:fill="FFFFFF"/>
        </w:rPr>
        <w:t xml:space="preserve"> 3 jäetakse välja </w:t>
      </w:r>
      <w:ins w:author="Aili Sandre - JUSTDIGI" w:date="2025-09-23T09:03:00Z" w16du:dateUtc="2025-09-23T06:03:00Z" w:id="569757170">
        <w:r w:rsidRPr="69007DA4" w:rsidR="00491D01">
          <w:rPr>
            <w:rFonts w:ascii="Times New Roman" w:hAnsi="Times New Roman" w:cs="Times New Roman"/>
          </w:rPr>
          <w:t>t</w:t>
        </w:r>
      </w:ins>
      <w:ins w:author="Aili Sandre - JUSTDIGI" w:date="2025-09-23T09:07:00Z" w16du:dateUtc="2025-09-23T06:07:00Z" w:id="1124874945">
        <w:r w:rsidRPr="69007DA4" w:rsidR="00D1208E">
          <w:rPr>
            <w:rFonts w:ascii="Times New Roman" w:hAnsi="Times New Roman" w:cs="Times New Roman"/>
          </w:rPr>
          <w:t>e</w:t>
        </w:r>
      </w:ins>
      <w:ins w:author="Aili Sandre - JUSTDIGI" w:date="2025-09-23T09:03:00Z" w16du:dateUtc="2025-09-23T06:03:00Z" w:id="1886962593">
        <w:r w:rsidRPr="69007DA4" w:rsidR="00491D01">
          <w:rPr>
            <w:rFonts w:ascii="Times New Roman" w:hAnsi="Times New Roman" w:cs="Times New Roman"/>
          </w:rPr>
          <w:t>kstiosa</w:t>
        </w:r>
      </w:ins>
      <w:del w:author="Aili Sandre - JUSTDIGI" w:date="2025-09-23T09:03:00Z" w16du:dateUtc="2025-09-23T06:03:00Z" w:id="901791665">
        <w:r w:rsidRPr="69007DA4" w:rsidDel="00054354">
          <w:rPr>
            <w:rFonts w:ascii="Times New Roman" w:hAnsi="Times New Roman" w:cs="Times New Roman"/>
          </w:rPr>
          <w:delText>sõnad</w:delText>
        </w:r>
      </w:del>
      <w:r w:rsidR="00054354">
        <w:rPr>
          <w:rFonts w:ascii="Times New Roman" w:hAnsi="Times New Roman" w:cs="Times New Roman"/>
          <w:shd w:val="clear" w:color="auto" w:fill="FFFFFF"/>
        </w:rPr>
        <w:t xml:space="preserve"> „</w:t>
      </w:r>
      <w:r w:rsidRPr="00F55BFA" w:rsidR="00054354">
        <w:rPr>
          <w:rFonts w:ascii="Times New Roman" w:hAnsi="Times New Roman" w:cs="Times New Roman"/>
          <w:shd w:val="clear" w:color="auto" w:fill="FFFFFF"/>
        </w:rPr>
        <w:t>, ning toitlustamine vastab noorte- ja projektlaagris toitlustamisele kehtestatud nõuetele</w:t>
      </w:r>
      <w:r w:rsidR="00054354">
        <w:rPr>
          <w:rFonts w:ascii="Times New Roman" w:hAnsi="Times New Roman" w:cs="Times New Roman"/>
          <w:shd w:val="clear" w:color="auto" w:fill="FFFFFF"/>
        </w:rPr>
        <w:t>“.</w:t>
      </w:r>
    </w:p>
    <w:p w:rsidRPr="00D14226" w:rsidR="00B746F4" w:rsidP="006B0270" w:rsidRDefault="00B746F4" w14:paraId="39B61DDF" w14:textId="798FA78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6B0270" w:rsidR="00B746F4" w:rsidP="006B0270" w:rsidRDefault="005E1757" w14:paraId="3E73682E" w14:textId="438B8F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="00054354">
        <w:rPr>
          <w:rFonts w:ascii="Times New Roman" w:hAnsi="Times New Roman" w:cs="Times New Roman"/>
          <w:b/>
          <w:bCs/>
        </w:rPr>
        <w:t>4</w:t>
      </w:r>
      <w:r w:rsidRPr="00FE0F1A">
        <w:rPr>
          <w:rFonts w:ascii="Times New Roman" w:hAnsi="Times New Roman" w:cs="Times New Roman"/>
          <w:b/>
          <w:bCs/>
        </w:rPr>
        <w:t xml:space="preserve">. </w:t>
      </w:r>
      <w:r w:rsidRPr="00FE0F1A" w:rsidR="00B746F4">
        <w:rPr>
          <w:rFonts w:ascii="Times New Roman" w:hAnsi="Times New Roman" w:cs="Times New Roman"/>
          <w:b/>
          <w:bCs/>
        </w:rPr>
        <w:t xml:space="preserve">Põhikooli- ja </w:t>
      </w:r>
      <w:r w:rsidRPr="00FE0F1A" w:rsidR="0016543C">
        <w:rPr>
          <w:rFonts w:ascii="Times New Roman" w:hAnsi="Times New Roman" w:cs="Times New Roman"/>
          <w:b/>
          <w:bCs/>
        </w:rPr>
        <w:t>gümnaasiumiseaduse muutmine</w:t>
      </w:r>
    </w:p>
    <w:p w:rsidRPr="00FE0F1A" w:rsidR="001B6B46" w:rsidP="006B0270" w:rsidRDefault="001B6B46" w14:paraId="07B1AA96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FE0F1A" w:rsidR="005D0FFB" w:rsidP="006B0270" w:rsidRDefault="0016543C" w14:paraId="5F8B7DF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Põhikooli</w:t>
      </w:r>
      <w:r w:rsidRPr="00FE0F1A" w:rsidR="00C63012">
        <w:rPr>
          <w:rFonts w:ascii="Times New Roman" w:hAnsi="Times New Roman" w:cs="Times New Roman"/>
        </w:rPr>
        <w:t>-</w:t>
      </w:r>
      <w:r w:rsidRPr="00FE0F1A">
        <w:rPr>
          <w:rFonts w:ascii="Times New Roman" w:hAnsi="Times New Roman" w:cs="Times New Roman"/>
        </w:rPr>
        <w:t xml:space="preserve"> ja</w:t>
      </w:r>
      <w:r w:rsidRPr="00FE0F1A" w:rsidR="00C63012">
        <w:rPr>
          <w:rFonts w:ascii="Times New Roman" w:hAnsi="Times New Roman" w:cs="Times New Roman"/>
        </w:rPr>
        <w:t xml:space="preserve"> gümnaasiumiseaduse</w:t>
      </w:r>
      <w:r w:rsidRPr="00FE0F1A" w:rsidR="00B0246A">
        <w:rPr>
          <w:rFonts w:ascii="Times New Roman" w:hAnsi="Times New Roman" w:cs="Times New Roman"/>
        </w:rPr>
        <w:t>s teha</w:t>
      </w:r>
      <w:r w:rsidRPr="00FE0F1A" w:rsidR="008641A8">
        <w:rPr>
          <w:rFonts w:ascii="Times New Roman" w:hAnsi="Times New Roman" w:cs="Times New Roman"/>
        </w:rPr>
        <w:t xml:space="preserve">kse järgmised </w:t>
      </w:r>
      <w:r w:rsidRPr="00FE0F1A" w:rsidR="00FC5FCF">
        <w:rPr>
          <w:rFonts w:ascii="Times New Roman" w:hAnsi="Times New Roman" w:cs="Times New Roman"/>
        </w:rPr>
        <w:t>muudatused:</w:t>
      </w:r>
    </w:p>
    <w:p w:rsidRPr="00FE0F1A" w:rsidR="00784176" w:rsidP="006B0270" w:rsidRDefault="00784176" w14:paraId="77E2374D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A170A0" w:rsidP="006B0270" w:rsidRDefault="0034029E" w14:paraId="44949D0C" w14:textId="527CCBA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>1)</w:t>
      </w:r>
      <w:r w:rsidRPr="00FE0F1A" w:rsidR="00E752F7">
        <w:rPr>
          <w:rFonts w:ascii="Times New Roman" w:hAnsi="Times New Roman" w:cs="Times New Roman"/>
        </w:rPr>
        <w:t xml:space="preserve"> </w:t>
      </w:r>
      <w:r w:rsidRPr="00FE0F1A" w:rsidR="004C58D5">
        <w:rPr>
          <w:rFonts w:ascii="Times New Roman" w:hAnsi="Times New Roman" w:cs="Times New Roman"/>
          <w:shd w:val="clear" w:color="auto" w:fill="FFFFFF"/>
        </w:rPr>
        <w:t>paragrahvi</w:t>
      </w:r>
      <w:r w:rsidRPr="00FE0F1A" w:rsidR="001B07FB">
        <w:rPr>
          <w:rFonts w:ascii="Times New Roman" w:hAnsi="Times New Roman" w:cs="Times New Roman"/>
          <w:shd w:val="clear" w:color="auto" w:fill="FFFFFF"/>
        </w:rPr>
        <w:t xml:space="preserve"> </w:t>
      </w:r>
      <w:r w:rsidRPr="00FE0F1A" w:rsidR="0093269D">
        <w:rPr>
          <w:rFonts w:ascii="Times New Roman" w:hAnsi="Times New Roman" w:cs="Times New Roman"/>
          <w:shd w:val="clear" w:color="auto" w:fill="FFFFFF"/>
        </w:rPr>
        <w:t>6</w:t>
      </w:r>
      <w:r w:rsidRPr="00FE0F1A" w:rsidR="000407C1">
        <w:rPr>
          <w:rFonts w:ascii="Times New Roman" w:hAnsi="Times New Roman" w:cs="Times New Roman"/>
          <w:shd w:val="clear" w:color="auto" w:fill="FFFFFF"/>
        </w:rPr>
        <w:t xml:space="preserve">3 </w:t>
      </w:r>
      <w:r w:rsidRPr="00FE0F1A" w:rsidR="001B07FB">
        <w:rPr>
          <w:rFonts w:ascii="Times New Roman" w:hAnsi="Times New Roman" w:cs="Times New Roman"/>
          <w:shd w:val="clear" w:color="auto" w:fill="FFFFFF"/>
        </w:rPr>
        <w:t>lõi</w:t>
      </w:r>
      <w:r w:rsidRPr="00FE0F1A" w:rsidR="00A6560A">
        <w:rPr>
          <w:rFonts w:ascii="Times New Roman" w:hAnsi="Times New Roman" w:cs="Times New Roman"/>
          <w:shd w:val="clear" w:color="auto" w:fill="FFFFFF"/>
        </w:rPr>
        <w:t>k</w:t>
      </w:r>
      <w:r w:rsidRPr="00FE0F1A" w:rsidR="001B07FB">
        <w:rPr>
          <w:rFonts w:ascii="Times New Roman" w:hAnsi="Times New Roman" w:cs="Times New Roman"/>
          <w:shd w:val="clear" w:color="auto" w:fill="FFFFFF"/>
        </w:rPr>
        <w:t xml:space="preserve">e </w:t>
      </w:r>
      <w:r w:rsidRPr="00FE0F1A" w:rsidR="00FE2A42">
        <w:rPr>
          <w:rFonts w:ascii="Times New Roman" w:hAnsi="Times New Roman" w:cs="Times New Roman"/>
          <w:shd w:val="clear" w:color="auto" w:fill="FFFFFF"/>
        </w:rPr>
        <w:t>3</w:t>
      </w:r>
      <w:r w:rsidRPr="00FE0F1A" w:rsidR="00E86411">
        <w:rPr>
          <w:rFonts w:ascii="Times New Roman" w:hAnsi="Times New Roman" w:cs="Times New Roman"/>
          <w:shd w:val="clear" w:color="auto" w:fill="FFFFFF"/>
        </w:rPr>
        <w:t xml:space="preserve"> </w:t>
      </w:r>
      <w:r w:rsidRPr="00FE0F1A" w:rsidR="00044921">
        <w:rPr>
          <w:rFonts w:ascii="Times New Roman" w:hAnsi="Times New Roman" w:cs="Times New Roman"/>
          <w:shd w:val="clear" w:color="auto" w:fill="FFFFFF"/>
        </w:rPr>
        <w:t xml:space="preserve">punkt </w:t>
      </w:r>
      <w:r w:rsidRPr="00FE0F1A" w:rsidR="00A34386">
        <w:rPr>
          <w:rFonts w:ascii="Times New Roman" w:hAnsi="Times New Roman" w:cs="Times New Roman"/>
          <w:shd w:val="clear" w:color="auto" w:fill="FFFFFF"/>
        </w:rPr>
        <w:t>6</w:t>
      </w:r>
      <w:r w:rsidRPr="00FE0F1A" w:rsidR="000C1A82">
        <w:rPr>
          <w:rFonts w:ascii="Times New Roman" w:hAnsi="Times New Roman" w:cs="Times New Roman"/>
          <w:shd w:val="clear" w:color="auto" w:fill="FFFFFF"/>
        </w:rPr>
        <w:t xml:space="preserve"> muudetakse </w:t>
      </w:r>
      <w:r w:rsidRPr="00FE0F1A" w:rsidR="00DA13E2">
        <w:rPr>
          <w:rFonts w:ascii="Times New Roman" w:hAnsi="Times New Roman" w:cs="Times New Roman"/>
          <w:shd w:val="clear" w:color="auto" w:fill="FFFFFF"/>
        </w:rPr>
        <w:t>ja sõnastatakse järgmiselt:</w:t>
      </w:r>
    </w:p>
    <w:p w:rsidRPr="00FE0F1A" w:rsidR="009E7B4E" w:rsidDel="00491D01" w:rsidP="006B0270" w:rsidRDefault="009E7B4E" w14:paraId="6F90882E" w14:textId="2DDF8A6A">
      <w:pPr>
        <w:spacing w:after="0" w:line="240" w:lineRule="auto"/>
        <w:jc w:val="both"/>
        <w:rPr>
          <w:del w:author="Aili Sandre - JUSTDIGI" w:date="2025-09-23T09:04:00Z" w16du:dateUtc="2025-09-23T06:04:00Z" w:id="11"/>
          <w:rFonts w:ascii="Times New Roman" w:hAnsi="Times New Roman" w:cs="Times New Roman"/>
        </w:rPr>
      </w:pPr>
    </w:p>
    <w:p w:rsidRPr="00FE0F1A" w:rsidR="00C32F23" w:rsidP="006B0270" w:rsidRDefault="007759CB" w14:paraId="5E52A28F" w14:textId="490041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„6) andmed kooli tegevuseks vajalike</w:t>
      </w:r>
      <w:r w:rsidRPr="00FE0F1A" w:rsidR="6FA25874">
        <w:rPr>
          <w:rFonts w:ascii="Times New Roman" w:hAnsi="Times New Roman" w:cs="Times New Roman"/>
        </w:rPr>
        <w:t xml:space="preserve"> ruumide, hoonete, maa-ala, õpperuumide ja õppehoonete sisustuse olemasolu</w:t>
      </w:r>
      <w:r w:rsidRPr="00FE0F1A" w:rsidR="00563C96">
        <w:rPr>
          <w:rFonts w:ascii="Times New Roman" w:hAnsi="Times New Roman" w:cs="Times New Roman"/>
        </w:rPr>
        <w:t xml:space="preserve"> </w:t>
      </w:r>
      <w:r w:rsidRPr="00FE0F1A" w:rsidR="00D24FCF">
        <w:rPr>
          <w:rFonts w:ascii="Times New Roman" w:hAnsi="Times New Roman" w:cs="Times New Roman"/>
        </w:rPr>
        <w:t>kohta</w:t>
      </w:r>
      <w:r w:rsidRPr="00FE0F1A" w:rsidR="00A170A0">
        <w:rPr>
          <w:rStyle w:val="Kommentaariviide"/>
          <w:rFonts w:ascii="Times New Roman" w:hAnsi="Times New Roman" w:cs="Times New Roman"/>
          <w:sz w:val="24"/>
          <w:szCs w:val="24"/>
        </w:rPr>
        <w:t>;</w:t>
      </w:r>
      <w:r w:rsidRPr="00FE0F1A" w:rsidR="0096505F">
        <w:rPr>
          <w:rFonts w:ascii="Times New Roman" w:hAnsi="Times New Roman" w:cs="Times New Roman"/>
        </w:rPr>
        <w:t>“</w:t>
      </w:r>
      <w:r w:rsidRPr="00FE0F1A" w:rsidR="00C45AD4">
        <w:rPr>
          <w:rFonts w:ascii="Times New Roman" w:hAnsi="Times New Roman" w:cs="Times New Roman"/>
        </w:rPr>
        <w:t>;</w:t>
      </w:r>
    </w:p>
    <w:p w:rsidRPr="00FE0F1A" w:rsidR="00F56E08" w:rsidP="006B0270" w:rsidRDefault="00F56E08" w14:paraId="5F3707A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1757" w:rsidP="006B0270" w:rsidRDefault="0028232F" w14:paraId="6B36F514" w14:textId="76F26EF3">
      <w:pPr>
        <w:spacing w:after="0" w:line="240" w:lineRule="auto"/>
        <w:jc w:val="both"/>
        <w:rPr>
          <w:rFonts w:ascii="Times New Roman" w:hAnsi="Times New Roman" w:cs="Times New Roman"/>
        </w:rPr>
      </w:pPr>
      <w:r w:rsidRPr="69007DA4" w:rsidR="0028232F">
        <w:rPr>
          <w:rFonts w:ascii="Times New Roman" w:hAnsi="Times New Roman" w:cs="Times New Roman"/>
          <w:b w:val="1"/>
          <w:bCs w:val="1"/>
        </w:rPr>
        <w:t>2)</w:t>
      </w:r>
      <w:r w:rsidRPr="69007DA4" w:rsidR="006959A3">
        <w:rPr>
          <w:rFonts w:ascii="Times New Roman" w:hAnsi="Times New Roman" w:cs="Times New Roman"/>
        </w:rPr>
        <w:t xml:space="preserve"> pa</w:t>
      </w:r>
      <w:r w:rsidRPr="69007DA4" w:rsidR="001A1A91">
        <w:rPr>
          <w:rFonts w:ascii="Times New Roman" w:hAnsi="Times New Roman" w:cs="Times New Roman"/>
        </w:rPr>
        <w:t xml:space="preserve">ragrahvi </w:t>
      </w:r>
      <w:r w:rsidRPr="69007DA4" w:rsidR="00CA4EF4">
        <w:rPr>
          <w:rFonts w:ascii="Times New Roman" w:hAnsi="Times New Roman" w:cs="Times New Roman"/>
        </w:rPr>
        <w:t xml:space="preserve">63 </w:t>
      </w:r>
      <w:r w:rsidRPr="69007DA4" w:rsidR="00895AF3">
        <w:rPr>
          <w:rFonts w:ascii="Times New Roman" w:hAnsi="Times New Roman" w:cs="Times New Roman"/>
        </w:rPr>
        <w:t>lõi</w:t>
      </w:r>
      <w:r w:rsidRPr="69007DA4" w:rsidR="006A6BF5">
        <w:rPr>
          <w:rFonts w:ascii="Times New Roman" w:hAnsi="Times New Roman" w:cs="Times New Roman"/>
        </w:rPr>
        <w:t>ge</w:t>
      </w:r>
      <w:r w:rsidRPr="69007DA4" w:rsidR="008077BB">
        <w:rPr>
          <w:rFonts w:ascii="Times New Roman" w:hAnsi="Times New Roman" w:cs="Times New Roman"/>
        </w:rPr>
        <w:t>t</w:t>
      </w:r>
      <w:r w:rsidRPr="69007DA4" w:rsidR="006A6BF5">
        <w:rPr>
          <w:rFonts w:ascii="Times New Roman" w:hAnsi="Times New Roman" w:cs="Times New Roman"/>
        </w:rPr>
        <w:t xml:space="preserve"> 8 </w:t>
      </w:r>
      <w:r w:rsidRPr="69007DA4" w:rsidR="008077BB">
        <w:rPr>
          <w:rFonts w:ascii="Times New Roman" w:hAnsi="Times New Roman" w:cs="Times New Roman"/>
        </w:rPr>
        <w:t xml:space="preserve">täiendatakse </w:t>
      </w:r>
      <w:r w:rsidRPr="69007DA4" w:rsidR="00ED2C08">
        <w:rPr>
          <w:rFonts w:ascii="Times New Roman" w:hAnsi="Times New Roman" w:cs="Times New Roman"/>
        </w:rPr>
        <w:t>pärast</w:t>
      </w:r>
      <w:r w:rsidRPr="69007DA4" w:rsidR="008077BB">
        <w:rPr>
          <w:rFonts w:ascii="Times New Roman" w:hAnsi="Times New Roman" w:cs="Times New Roman"/>
        </w:rPr>
        <w:t xml:space="preserve"> </w:t>
      </w:r>
      <w:r w:rsidRPr="69007DA4" w:rsidR="17CB6C1F">
        <w:rPr>
          <w:rFonts w:ascii="Times New Roman" w:hAnsi="Times New Roman" w:cs="Times New Roman"/>
        </w:rPr>
        <w:t>tekstiosa</w:t>
      </w:r>
      <w:r w:rsidRPr="69007DA4" w:rsidR="008077BB">
        <w:rPr>
          <w:rFonts w:ascii="Times New Roman" w:hAnsi="Times New Roman" w:cs="Times New Roman"/>
        </w:rPr>
        <w:t xml:space="preserve"> „</w:t>
      </w:r>
      <w:r w:rsidRPr="69007DA4" w:rsidR="005E2C2D">
        <w:rPr>
          <w:rFonts w:ascii="Times New Roman" w:hAnsi="Times New Roman" w:cs="Times New Roman"/>
        </w:rPr>
        <w:t>kehtestatud nõuetele,</w:t>
      </w:r>
      <w:r w:rsidRPr="69007DA4" w:rsidR="008077BB">
        <w:rPr>
          <w:rFonts w:ascii="Times New Roman" w:hAnsi="Times New Roman" w:cs="Times New Roman"/>
        </w:rPr>
        <w:t>“</w:t>
      </w:r>
      <w:r w:rsidRPr="69007DA4" w:rsidR="007E1C22">
        <w:rPr>
          <w:rFonts w:ascii="Times New Roman" w:hAnsi="Times New Roman" w:cs="Times New Roman"/>
        </w:rPr>
        <w:t xml:space="preserve"> </w:t>
      </w:r>
      <w:r w:rsidRPr="69007DA4" w:rsidR="0D5F412D">
        <w:rPr>
          <w:rFonts w:ascii="Times New Roman" w:hAnsi="Times New Roman" w:cs="Times New Roman"/>
        </w:rPr>
        <w:t>tekstiosaga</w:t>
      </w:r>
      <w:r w:rsidRPr="69007DA4" w:rsidR="007E1C22">
        <w:rPr>
          <w:rFonts w:ascii="Times New Roman" w:hAnsi="Times New Roman" w:cs="Times New Roman"/>
        </w:rPr>
        <w:t xml:space="preserve"> </w:t>
      </w:r>
      <w:r w:rsidRPr="69007DA4" w:rsidR="0082402B">
        <w:rPr>
          <w:rFonts w:ascii="Times New Roman" w:hAnsi="Times New Roman" w:cs="Times New Roman"/>
        </w:rPr>
        <w:t>„</w:t>
      </w:r>
      <w:commentRangeStart w:id="326699070"/>
      <w:commentRangeStart w:id="230812195"/>
      <w:r w:rsidRPr="69007DA4" w:rsidR="00843FB0">
        <w:rPr>
          <w:rFonts w:ascii="Times New Roman" w:hAnsi="Times New Roman" w:cs="Times New Roman"/>
        </w:rPr>
        <w:t>hoone või ruumi</w:t>
      </w:r>
      <w:commentRangeEnd w:id="326699070"/>
      <w:r>
        <w:rPr>
          <w:rStyle w:val="CommentReference"/>
        </w:rPr>
        <w:commentReference w:id="326699070"/>
      </w:r>
      <w:r w:rsidRPr="69007DA4" w:rsidR="00843FB0">
        <w:rPr>
          <w:rFonts w:ascii="Times New Roman" w:hAnsi="Times New Roman" w:cs="Times New Roman"/>
        </w:rPr>
        <w:t xml:space="preserve"> </w:t>
      </w:r>
      <w:commentRangeEnd w:id="230812195"/>
      <w:r>
        <w:rPr>
          <w:rStyle w:val="CommentReference"/>
        </w:rPr>
        <w:commentReference w:id="230812195"/>
      </w:r>
      <w:r w:rsidRPr="69007DA4" w:rsidR="006B0270">
        <w:rPr>
          <w:rFonts w:ascii="Times New Roman" w:hAnsi="Times New Roman" w:cs="Times New Roman"/>
        </w:rPr>
        <w:t>e</w:t>
      </w:r>
      <w:r w:rsidRPr="69007DA4" w:rsidR="00843FB0">
        <w:rPr>
          <w:rFonts w:ascii="Times New Roman" w:hAnsi="Times New Roman" w:cs="Times New Roman"/>
        </w:rPr>
        <w:t xml:space="preserve">hitisregistris </w:t>
      </w:r>
      <w:r w:rsidRPr="69007DA4" w:rsidR="007D0BA7">
        <w:rPr>
          <w:rFonts w:ascii="Times New Roman" w:hAnsi="Times New Roman" w:cs="Times New Roman"/>
        </w:rPr>
        <w:t>märgitud</w:t>
      </w:r>
      <w:r w:rsidRPr="69007DA4" w:rsidR="00843FB0">
        <w:rPr>
          <w:rFonts w:ascii="Times New Roman" w:hAnsi="Times New Roman" w:cs="Times New Roman"/>
        </w:rPr>
        <w:t xml:space="preserve"> </w:t>
      </w:r>
      <w:r w:rsidRPr="69007DA4" w:rsidR="001F2025">
        <w:rPr>
          <w:rFonts w:ascii="Times New Roman" w:hAnsi="Times New Roman" w:cs="Times New Roman"/>
        </w:rPr>
        <w:t>kasutus</w:t>
      </w:r>
      <w:r w:rsidRPr="69007DA4" w:rsidR="00843FB0">
        <w:rPr>
          <w:rFonts w:ascii="Times New Roman" w:hAnsi="Times New Roman" w:cs="Times New Roman"/>
        </w:rPr>
        <w:t>otstarve ei vasta õppetegevuse eesmärgile,“</w:t>
      </w:r>
      <w:r w:rsidRPr="69007DA4" w:rsidR="124C58D5">
        <w:rPr>
          <w:rFonts w:ascii="Times New Roman" w:hAnsi="Times New Roman" w:cs="Times New Roman"/>
        </w:rPr>
        <w:t>.</w:t>
      </w:r>
    </w:p>
    <w:p w:rsidR="00054354" w:rsidP="006B0270" w:rsidRDefault="00054354" w14:paraId="6DB9B606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B50A89" w:rsidR="00054354" w:rsidP="00054354" w:rsidRDefault="00054354" w14:paraId="53E9BFFE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5</w:t>
      </w:r>
      <w:r w:rsidRPr="00FE0F1A">
        <w:rPr>
          <w:rFonts w:ascii="Times New Roman" w:hAnsi="Times New Roman" w:cs="Times New Roman"/>
          <w:b/>
          <w:bCs/>
        </w:rPr>
        <w:t xml:space="preserve">. </w:t>
      </w:r>
      <w:r w:rsidRPr="00B50A89">
        <w:rPr>
          <w:rFonts w:ascii="Times New Roman" w:hAnsi="Times New Roman" w:cs="Times New Roman"/>
          <w:b/>
          <w:bCs/>
          <w:shd w:val="clear" w:color="auto" w:fill="FFFFFF"/>
        </w:rPr>
        <w:t>Rahvatervishoiu seaduse muutmine</w:t>
      </w:r>
    </w:p>
    <w:p w:rsidR="00054354" w:rsidP="00054354" w:rsidRDefault="00054354" w14:paraId="49774CD0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B50A89" w:rsidR="00054354" w:rsidP="00054354" w:rsidRDefault="00054354" w14:paraId="00CAA3BA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50A89">
        <w:rPr>
          <w:rFonts w:ascii="Times New Roman" w:hAnsi="Times New Roman" w:cs="Times New Roman"/>
          <w:shd w:val="clear" w:color="auto" w:fill="FFFFFF"/>
        </w:rPr>
        <w:t>Rahvatervishoiu seaduses tehakse järgmised muudatused:</w:t>
      </w:r>
    </w:p>
    <w:p w:rsidRPr="00B50A89" w:rsidR="00054354" w:rsidP="00054354" w:rsidRDefault="00054354" w14:paraId="78F7DA14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426925" w:rsidR="00054354" w:rsidP="00054354" w:rsidRDefault="00054354" w14:paraId="5776245B" w14:textId="1B457FC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50A89">
        <w:rPr>
          <w:rFonts w:ascii="Times New Roman" w:hAnsi="Times New Roman" w:cs="Times New Roman"/>
          <w:b/>
          <w:bCs/>
          <w:shd w:val="clear" w:color="auto" w:fill="FFFFFF"/>
        </w:rPr>
        <w:t>1)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 xml:space="preserve">paragrahvi 22 pealkirjast jäetakse välja </w:t>
      </w:r>
      <w:r w:rsidR="00C51485">
        <w:rPr>
          <w:rFonts w:ascii="Times New Roman" w:hAnsi="Times New Roman" w:cs="Times New Roman"/>
          <w:shd w:val="clear" w:color="auto" w:fill="FFFFFF"/>
        </w:rPr>
        <w:t>tekstiosa</w:t>
      </w:r>
      <w:r>
        <w:rPr>
          <w:rFonts w:ascii="Times New Roman" w:hAnsi="Times New Roman" w:cs="Times New Roman"/>
          <w:shd w:val="clear" w:color="auto" w:fill="FFFFFF"/>
        </w:rPr>
        <w:t xml:space="preserve"> „</w:t>
      </w:r>
      <w:r w:rsidRPr="00DC249F">
        <w:rPr>
          <w:rFonts w:ascii="Times New Roman" w:hAnsi="Times New Roman" w:cs="Times New Roman"/>
          <w:shd w:val="clear" w:color="auto" w:fill="FFFFFF"/>
        </w:rPr>
        <w:t>noorte püsi- ja projektlaagris</w:t>
      </w:r>
      <w:r w:rsidR="00C51485">
        <w:rPr>
          <w:rFonts w:ascii="Times New Roman" w:hAnsi="Times New Roman" w:cs="Times New Roman"/>
          <w:shd w:val="clear" w:color="auto" w:fill="FFFFFF"/>
        </w:rPr>
        <w:t>,</w:t>
      </w:r>
      <w:r>
        <w:rPr>
          <w:rFonts w:ascii="Times New Roman" w:hAnsi="Times New Roman" w:cs="Times New Roman"/>
          <w:shd w:val="clear" w:color="auto" w:fill="FFFFFF"/>
        </w:rPr>
        <w:t>“;</w:t>
      </w:r>
    </w:p>
    <w:p w:rsidRPr="00B50A89" w:rsidR="00054354" w:rsidP="00054354" w:rsidRDefault="00054354" w14:paraId="6A5D9C6F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382007" w:rsidR="00054354" w:rsidP="00054354" w:rsidRDefault="00054354" w14:paraId="24474550" w14:textId="7134934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50A89">
        <w:rPr>
          <w:rFonts w:ascii="Times New Roman" w:hAnsi="Times New Roman" w:cs="Times New Roman"/>
          <w:b/>
          <w:bCs/>
          <w:shd w:val="clear" w:color="auto" w:fill="FFFFFF"/>
        </w:rPr>
        <w:t>2)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B50A89">
        <w:rPr>
          <w:rFonts w:ascii="Times New Roman" w:hAnsi="Times New Roman" w:cs="Times New Roman"/>
          <w:shd w:val="clear" w:color="auto" w:fill="FFFFFF"/>
        </w:rPr>
        <w:t>paragra</w:t>
      </w:r>
      <w:r>
        <w:rPr>
          <w:rFonts w:ascii="Times New Roman" w:hAnsi="Times New Roman" w:cs="Times New Roman"/>
          <w:shd w:val="clear" w:color="auto" w:fill="FFFFFF"/>
        </w:rPr>
        <w:t xml:space="preserve">hvi 22 lõikest 1 jäetakse välja </w:t>
      </w:r>
      <w:r w:rsidR="00C51485">
        <w:rPr>
          <w:rFonts w:ascii="Times New Roman" w:hAnsi="Times New Roman" w:cs="Times New Roman"/>
          <w:shd w:val="clear" w:color="auto" w:fill="FFFFFF"/>
        </w:rPr>
        <w:t>tekstiosa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="00C51485">
        <w:rPr>
          <w:rFonts w:ascii="Times New Roman" w:hAnsi="Times New Roman" w:cs="Times New Roman"/>
          <w:shd w:val="clear" w:color="auto" w:fill="FFFFFF"/>
        </w:rPr>
        <w:t>„</w:t>
      </w:r>
      <w:r w:rsidRPr="00B76B9B">
        <w:rPr>
          <w:rFonts w:ascii="Times New Roman" w:hAnsi="Times New Roman" w:cs="Times New Roman"/>
          <w:shd w:val="clear" w:color="auto" w:fill="FFFFFF"/>
        </w:rPr>
        <w:t>, noorte püsi- ja projektlaagris</w:t>
      </w:r>
      <w:r>
        <w:rPr>
          <w:rFonts w:ascii="Times New Roman" w:hAnsi="Times New Roman" w:cs="Times New Roman"/>
          <w:shd w:val="clear" w:color="auto" w:fill="FFFFFF"/>
        </w:rPr>
        <w:t>“;</w:t>
      </w:r>
    </w:p>
    <w:p w:rsidRPr="00B50A89" w:rsidR="00054354" w:rsidP="00054354" w:rsidRDefault="00054354" w14:paraId="5D3AD29F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54354" w:rsidP="00054354" w:rsidRDefault="00054354" w14:paraId="34AEFF52" w14:textId="7E6C223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50A89">
        <w:rPr>
          <w:rFonts w:ascii="Times New Roman" w:hAnsi="Times New Roman" w:cs="Times New Roman"/>
          <w:b/>
          <w:bCs/>
          <w:shd w:val="clear" w:color="auto" w:fill="FFFFFF"/>
        </w:rPr>
        <w:t>3)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B50A89">
        <w:rPr>
          <w:rFonts w:ascii="Times New Roman" w:hAnsi="Times New Roman" w:cs="Times New Roman"/>
          <w:shd w:val="clear" w:color="auto" w:fill="FFFFFF"/>
        </w:rPr>
        <w:t>paragrahvi 22 lõi</w:t>
      </w:r>
      <w:r>
        <w:rPr>
          <w:rFonts w:ascii="Times New Roman" w:hAnsi="Times New Roman" w:cs="Times New Roman"/>
          <w:shd w:val="clear" w:color="auto" w:fill="FFFFFF"/>
        </w:rPr>
        <w:t>ge</w:t>
      </w:r>
      <w:r w:rsidRPr="00B50A89">
        <w:rPr>
          <w:rFonts w:ascii="Times New Roman" w:hAnsi="Times New Roman" w:cs="Times New Roman"/>
          <w:shd w:val="clear" w:color="auto" w:fill="FFFFFF"/>
        </w:rPr>
        <w:t xml:space="preserve"> 4</w:t>
      </w:r>
      <w:r>
        <w:rPr>
          <w:rFonts w:ascii="Times New Roman" w:hAnsi="Times New Roman" w:cs="Times New Roman"/>
          <w:shd w:val="clear" w:color="auto" w:fill="FFFFFF"/>
        </w:rPr>
        <w:t xml:space="preserve"> muudetakse ja sõnastatakse järgmiselt:</w:t>
      </w:r>
    </w:p>
    <w:p w:rsidR="00054354" w:rsidDel="002F7F09" w:rsidP="00054354" w:rsidRDefault="00054354" w14:paraId="3885B34C" w14:textId="4782B264">
      <w:pPr>
        <w:spacing w:after="0" w:line="240" w:lineRule="auto"/>
        <w:jc w:val="both"/>
        <w:rPr>
          <w:del w:author="Aili Sandre - JUSTDIGI" w:date="2025-09-23T09:05:00Z" w16du:dateUtc="2025-09-23T06:05:00Z" w:id="12"/>
          <w:rFonts w:ascii="Times New Roman" w:hAnsi="Times New Roman" w:cs="Times New Roman"/>
          <w:shd w:val="clear" w:color="auto" w:fill="FFFFFF"/>
        </w:rPr>
      </w:pPr>
    </w:p>
    <w:p w:rsidRPr="00054354" w:rsidR="00054354" w:rsidP="006B0270" w:rsidRDefault="00054354" w14:paraId="0A68E190" w14:textId="7EA8D30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„(4) </w:t>
      </w:r>
      <w:r w:rsidRPr="00907563">
        <w:rPr>
          <w:rFonts w:ascii="Times New Roman" w:hAnsi="Times New Roman" w:cs="Times New Roman"/>
          <w:shd w:val="clear" w:color="auto" w:fill="FFFFFF"/>
        </w:rPr>
        <w:t>Täpsemad nõuded toitlustamisele ja selle dokumenteerimisele lastehoius ja lasteaias, statsionaarse õppega üldhariduskoolis ja kutseõppeasutuses</w:t>
      </w:r>
      <w:r>
        <w:rPr>
          <w:rFonts w:ascii="Times New Roman" w:hAnsi="Times New Roman" w:cs="Times New Roman"/>
          <w:shd w:val="clear" w:color="auto" w:fill="FFFFFF"/>
        </w:rPr>
        <w:t xml:space="preserve"> ning </w:t>
      </w:r>
      <w:r w:rsidRPr="00907563">
        <w:rPr>
          <w:rFonts w:ascii="Times New Roman" w:hAnsi="Times New Roman" w:cs="Times New Roman"/>
          <w:shd w:val="clear" w:color="auto" w:fill="FFFFFF"/>
        </w:rPr>
        <w:t>lastele sotsiaalteenuse osutamisel kehtestab Vabariigi Valitsus määrusega.</w:t>
      </w:r>
      <w:r>
        <w:rPr>
          <w:rFonts w:ascii="Times New Roman" w:hAnsi="Times New Roman" w:cs="Times New Roman"/>
          <w:shd w:val="clear" w:color="auto" w:fill="FFFFFF"/>
        </w:rPr>
        <w:t>“</w:t>
      </w:r>
      <w:r w:rsidRPr="00B50A89">
        <w:rPr>
          <w:rFonts w:ascii="Times New Roman" w:hAnsi="Times New Roman" w:cs="Times New Roman"/>
          <w:shd w:val="clear" w:color="auto" w:fill="FFFFFF"/>
        </w:rPr>
        <w:t>.</w:t>
      </w:r>
    </w:p>
    <w:p w:rsidRPr="00FE0F1A" w:rsidR="00B746F4" w:rsidP="006B0270" w:rsidRDefault="00B746F4" w14:paraId="31FB1703" w14:textId="10DC19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D7605E" w:rsidP="006B0270" w:rsidRDefault="00B746F4" w14:paraId="792BFE4E" w14:textId="6127DBF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="00054354">
        <w:rPr>
          <w:rFonts w:ascii="Times New Roman" w:hAnsi="Times New Roman" w:cs="Times New Roman"/>
          <w:b/>
          <w:bCs/>
        </w:rPr>
        <w:t>6</w:t>
      </w:r>
      <w:r w:rsidRPr="00FE0F1A">
        <w:rPr>
          <w:rFonts w:ascii="Times New Roman" w:hAnsi="Times New Roman" w:cs="Times New Roman"/>
          <w:b/>
          <w:bCs/>
        </w:rPr>
        <w:t xml:space="preserve">. </w:t>
      </w:r>
      <w:r w:rsidRPr="00FE0F1A" w:rsidR="005A07F0">
        <w:rPr>
          <w:rFonts w:ascii="Times New Roman" w:hAnsi="Times New Roman" w:cs="Times New Roman"/>
          <w:b/>
          <w:bCs/>
        </w:rPr>
        <w:t xml:space="preserve">Ravimiseaduse </w:t>
      </w:r>
      <w:r w:rsidRPr="00FE0F1A" w:rsidR="7B6B2BA2">
        <w:rPr>
          <w:rFonts w:ascii="Times New Roman" w:hAnsi="Times New Roman" w:cs="Times New Roman"/>
          <w:b/>
          <w:bCs/>
        </w:rPr>
        <w:t>muutmine</w:t>
      </w:r>
    </w:p>
    <w:p w:rsidRPr="00FE0F1A" w:rsidR="161BAED9" w:rsidP="006B0270" w:rsidRDefault="161BAED9" w14:paraId="31E5C537" w14:textId="2950C5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36DF98ED" w:rsidP="006B0270" w:rsidRDefault="36DF98ED" w14:paraId="522ECD50" w14:textId="009D33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Ravimiseaduses tehakse järgmised muudatused:</w:t>
      </w:r>
    </w:p>
    <w:p w:rsidRPr="00FE0F1A" w:rsidR="161BAED9" w:rsidP="006B0270" w:rsidRDefault="161BAED9" w14:paraId="022B01E0" w14:textId="757C9552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BE4B7C" w:rsidP="006B0270" w:rsidRDefault="00464190" w14:paraId="25C8AA45" w14:textId="18084B63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0FE0F1A">
        <w:rPr>
          <w:rFonts w:ascii="Times New Roman" w:hAnsi="Times New Roman" w:eastAsia="Times New Roman" w:cs="Times New Roman"/>
          <w:b/>
        </w:rPr>
        <w:t>1</w:t>
      </w:r>
      <w:r w:rsidRPr="00FE0F1A" w:rsidR="00BE4B7C">
        <w:rPr>
          <w:rFonts w:ascii="Times New Roman" w:hAnsi="Times New Roman" w:eastAsia="Times New Roman" w:cs="Times New Roman"/>
          <w:b/>
        </w:rPr>
        <w:t>)</w:t>
      </w:r>
      <w:r w:rsidRPr="00FE0F1A" w:rsidR="00BE4B7C">
        <w:rPr>
          <w:rFonts w:ascii="Times New Roman" w:hAnsi="Times New Roman" w:eastAsia="Times New Roman" w:cs="Times New Roman"/>
        </w:rPr>
        <w:t xml:space="preserve"> 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>paragrahv</w:t>
      </w:r>
      <w:r w:rsidRPr="00FE0F1A" w:rsidR="00914A9F">
        <w:rPr>
          <w:rFonts w:ascii="Times New Roman" w:hAnsi="Times New Roman" w:eastAsia="Times New Roman" w:cs="Times New Roman"/>
          <w:color w:val="000000" w:themeColor="text1"/>
        </w:rPr>
        <w:t>i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6BC2C619">
        <w:rPr>
          <w:rFonts w:ascii="Times New Roman" w:hAnsi="Times New Roman" w:eastAsia="Times New Roman" w:cs="Times New Roman"/>
          <w:color w:val="000000" w:themeColor="text1"/>
        </w:rPr>
        <w:t xml:space="preserve">30 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 xml:space="preserve">lõige </w:t>
      </w:r>
      <w:r w:rsidRPr="00FE0F1A" w:rsidR="3129767C">
        <w:rPr>
          <w:rFonts w:ascii="Times New Roman" w:hAnsi="Times New Roman" w:eastAsia="Times New Roman" w:cs="Times New Roman"/>
          <w:color w:val="000000" w:themeColor="text1"/>
        </w:rPr>
        <w:t xml:space="preserve">9 </w:t>
      </w:r>
      <w:r w:rsidRPr="00FE0F1A" w:rsidR="6BC2C619">
        <w:rPr>
          <w:rFonts w:ascii="Times New Roman" w:hAnsi="Times New Roman" w:eastAsia="Times New Roman" w:cs="Times New Roman"/>
          <w:color w:val="000000" w:themeColor="text1"/>
        </w:rPr>
        <w:t xml:space="preserve">muudetakse ja sõnastatakse </w:t>
      </w:r>
      <w:r w:rsidRPr="00FE0F1A" w:rsidR="048EFCE6">
        <w:rPr>
          <w:rFonts w:ascii="Times New Roman" w:hAnsi="Times New Roman" w:eastAsia="Times New Roman" w:cs="Times New Roman"/>
          <w:color w:val="000000" w:themeColor="text1"/>
        </w:rPr>
        <w:t>järgmisel</w:t>
      </w:r>
      <w:r w:rsidRPr="00FE0F1A" w:rsidR="58D32EC4">
        <w:rPr>
          <w:rFonts w:ascii="Times New Roman" w:hAnsi="Times New Roman" w:eastAsia="Times New Roman" w:cs="Times New Roman"/>
          <w:color w:val="000000" w:themeColor="text1"/>
        </w:rPr>
        <w:t>t:</w:t>
      </w:r>
    </w:p>
    <w:p w:rsidRPr="00FE0F1A" w:rsidR="00BE4B7C" w:rsidDel="002F7F09" w:rsidP="006B0270" w:rsidRDefault="00BE4B7C" w14:paraId="09345954" w14:textId="1BC30B1E">
      <w:pPr>
        <w:spacing w:after="0" w:line="240" w:lineRule="auto"/>
        <w:jc w:val="both"/>
        <w:rPr>
          <w:del w:author="Aili Sandre - JUSTDIGI" w:date="2025-09-23T09:05:00Z" w16du:dateUtc="2025-09-23T06:05:00Z" w:id="13"/>
          <w:rFonts w:ascii="Times New Roman" w:hAnsi="Times New Roman" w:eastAsia="Times New Roman" w:cs="Times New Roman"/>
          <w:color w:val="000000" w:themeColor="text1"/>
        </w:rPr>
      </w:pPr>
    </w:p>
    <w:p w:rsidRPr="00FE0F1A" w:rsidR="00B40F23" w:rsidP="006B0270" w:rsidRDefault="008875AC" w14:paraId="5C30EA1C" w14:textId="0147C0FD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color w:val="202020"/>
        </w:rPr>
        <w:t>„</w:t>
      </w:r>
      <w:r w:rsidRPr="00FE0F1A" w:rsidR="00BB2249">
        <w:rPr>
          <w:rFonts w:ascii="Times New Roman" w:hAnsi="Times New Roman" w:eastAsia="Times New Roman" w:cs="Times New Roman"/>
          <w:color w:val="202020"/>
        </w:rPr>
        <w:t>(</w:t>
      </w:r>
      <w:r w:rsidRPr="00FE0F1A">
        <w:rPr>
          <w:rFonts w:ascii="Times New Roman" w:hAnsi="Times New Roman" w:eastAsia="Times New Roman" w:cs="Times New Roman"/>
          <w:color w:val="202020"/>
        </w:rPr>
        <w:t xml:space="preserve">9) </w:t>
      </w:r>
      <w:r w:rsidR="00000F65">
        <w:rPr>
          <w:rFonts w:ascii="Times New Roman" w:hAnsi="Times New Roman" w:eastAsia="Times New Roman" w:cs="Times New Roman"/>
          <w:color w:val="202020"/>
        </w:rPr>
        <w:t>Ü</w:t>
      </w:r>
      <w:r w:rsidRPr="00FE0F1A" w:rsidR="67C6ABC5">
        <w:rPr>
          <w:rFonts w:ascii="Times New Roman" w:hAnsi="Times New Roman" w:eastAsia="Times New Roman" w:cs="Times New Roman"/>
          <w:color w:val="202020"/>
        </w:rPr>
        <w:t>ld</w:t>
      </w:r>
      <w:r w:rsidRPr="00FE0F1A" w:rsidR="048EFCE6">
        <w:rPr>
          <w:rFonts w:ascii="Times New Roman" w:hAnsi="Times New Roman" w:eastAsia="Times New Roman" w:cs="Times New Roman"/>
          <w:color w:val="202020"/>
        </w:rPr>
        <w:t>-</w:t>
      </w:r>
      <w:r w:rsidR="00000F65">
        <w:rPr>
          <w:rFonts w:ascii="Times New Roman" w:hAnsi="Times New Roman" w:eastAsia="Times New Roman" w:cs="Times New Roman"/>
          <w:color w:val="202020"/>
        </w:rPr>
        <w:t xml:space="preserve">, </w:t>
      </w:r>
      <w:r w:rsidRPr="00FE0F1A" w:rsidR="048EFCE6">
        <w:rPr>
          <w:rFonts w:ascii="Times New Roman" w:hAnsi="Times New Roman" w:eastAsia="Times New Roman" w:cs="Times New Roman"/>
          <w:color w:val="202020"/>
        </w:rPr>
        <w:t>veterinaar</w:t>
      </w:r>
      <w:r w:rsidR="00000F65">
        <w:rPr>
          <w:rFonts w:ascii="Times New Roman" w:hAnsi="Times New Roman" w:eastAsia="Times New Roman" w:cs="Times New Roman"/>
          <w:color w:val="202020"/>
        </w:rPr>
        <w:t>- ja haigla</w:t>
      </w:r>
      <w:r w:rsidRPr="00FE0F1A" w:rsidR="048EFCE6">
        <w:rPr>
          <w:rFonts w:ascii="Times New Roman" w:hAnsi="Times New Roman" w:eastAsia="Times New Roman" w:cs="Times New Roman"/>
          <w:color w:val="202020"/>
        </w:rPr>
        <w:t>apteegi struktuuriüksus</w:t>
      </w:r>
      <w:del w:author="Aili Sandre - JUSTDIGI" w:date="2025-09-23T09:05:00Z" w16du:dateUtc="2025-09-23T06:05:00Z" w:id="14">
        <w:r w:rsidRPr="00FE0F1A" w:rsidDel="002F7F09" w:rsidR="048EFCE6">
          <w:rPr>
            <w:rFonts w:ascii="Times New Roman" w:hAnsi="Times New Roman" w:eastAsia="Times New Roman" w:cs="Times New Roman"/>
            <w:color w:val="202020"/>
          </w:rPr>
          <w:delText>eks</w:delText>
        </w:r>
      </w:del>
      <w:r w:rsidRPr="00FE0F1A" w:rsidR="048EFCE6">
        <w:rPr>
          <w:rFonts w:ascii="Times New Roman" w:hAnsi="Times New Roman" w:eastAsia="Times New Roman" w:cs="Times New Roman"/>
          <w:color w:val="202020"/>
        </w:rPr>
        <w:t xml:space="preserve"> on haruapteek. Üld- ja veterinaarapteegi haruapteegi asukoht peab olema tähistatud apteegi nimega, millele on lisatud sõna „haruapteek</w:t>
      </w:r>
      <w:r w:rsidR="006B0270">
        <w:rPr>
          <w:rFonts w:ascii="Times New Roman" w:hAnsi="Times New Roman" w:eastAsia="Times New Roman" w:cs="Times New Roman"/>
          <w:color w:val="202020"/>
        </w:rPr>
        <w:t>“.“</w:t>
      </w:r>
      <w:r w:rsidRPr="00FE0F1A" w:rsidR="008E078B">
        <w:rPr>
          <w:rFonts w:ascii="Times New Roman" w:hAnsi="Times New Roman" w:eastAsia="Times New Roman" w:cs="Times New Roman"/>
          <w:color w:val="202020"/>
        </w:rPr>
        <w:t>;</w:t>
      </w:r>
    </w:p>
    <w:p w:rsidRPr="00FE0F1A" w:rsidR="161BAED9" w:rsidP="006B0270" w:rsidRDefault="161BAED9" w14:paraId="3DF0B38F" w14:textId="137C95E3">
      <w:pPr>
        <w:pStyle w:val="Loendilik"/>
        <w:spacing w:after="0" w:line="240" w:lineRule="auto"/>
        <w:ind w:left="0"/>
        <w:jc w:val="both"/>
        <w:rPr>
          <w:rFonts w:ascii="Times New Roman" w:hAnsi="Times New Roman" w:eastAsia="Times New Roman" w:cs="Times New Roman"/>
        </w:rPr>
      </w:pPr>
    </w:p>
    <w:p w:rsidRPr="00FE0F1A" w:rsidR="00BE4B7C" w:rsidP="006B0270" w:rsidRDefault="00464190" w14:paraId="30999EBC" w14:textId="58088684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0FE0F1A">
        <w:rPr>
          <w:rFonts w:ascii="Times New Roman" w:hAnsi="Times New Roman" w:eastAsia="Times New Roman" w:cs="Times New Roman"/>
          <w:b/>
        </w:rPr>
        <w:t>2</w:t>
      </w:r>
      <w:r w:rsidRPr="00FE0F1A" w:rsidR="00BE4B7C">
        <w:rPr>
          <w:rFonts w:ascii="Times New Roman" w:hAnsi="Times New Roman" w:eastAsia="Times New Roman" w:cs="Times New Roman"/>
          <w:b/>
        </w:rPr>
        <w:t>)</w:t>
      </w:r>
      <w:r w:rsidRPr="00FE0F1A" w:rsidR="00BE4B7C">
        <w:rPr>
          <w:rFonts w:ascii="Times New Roman" w:hAnsi="Times New Roman" w:eastAsia="Times New Roman" w:cs="Times New Roman"/>
        </w:rPr>
        <w:t xml:space="preserve">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>paragrahv</w:t>
      </w:r>
      <w:r w:rsidRPr="00FE0F1A" w:rsidR="00914A9F">
        <w:rPr>
          <w:rFonts w:ascii="Times New Roman" w:hAnsi="Times New Roman" w:eastAsia="Times New Roman" w:cs="Times New Roman"/>
          <w:color w:val="000000" w:themeColor="text1"/>
        </w:rPr>
        <w:t>i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2B56E198">
        <w:rPr>
          <w:rFonts w:ascii="Times New Roman" w:hAnsi="Times New Roman" w:eastAsia="Times New Roman" w:cs="Times New Roman"/>
          <w:color w:val="000000" w:themeColor="text1"/>
        </w:rPr>
        <w:t xml:space="preserve">30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>lõi</w:t>
      </w:r>
      <w:r w:rsidRPr="00FE0F1A" w:rsidR="00FE567F">
        <w:rPr>
          <w:rFonts w:ascii="Times New Roman" w:hAnsi="Times New Roman" w:eastAsia="Times New Roman" w:cs="Times New Roman"/>
          <w:color w:val="000000" w:themeColor="text1"/>
        </w:rPr>
        <w:t>kest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46CCE1FD">
        <w:rPr>
          <w:rFonts w:ascii="Times New Roman" w:hAnsi="Times New Roman" w:eastAsia="Times New Roman" w:cs="Times New Roman"/>
          <w:color w:val="000000" w:themeColor="text1"/>
        </w:rPr>
        <w:t>10</w:t>
      </w:r>
      <w:r w:rsidRPr="00FE0F1A" w:rsidR="2B56E19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0C4CFF">
        <w:rPr>
          <w:rFonts w:ascii="Times New Roman" w:hAnsi="Times New Roman" w:eastAsia="Times New Roman" w:cs="Times New Roman"/>
          <w:color w:val="000000" w:themeColor="text1"/>
        </w:rPr>
        <w:t xml:space="preserve">jäetakse välja </w:t>
      </w:r>
      <w:r w:rsidR="006B0270">
        <w:rPr>
          <w:rFonts w:ascii="Times New Roman" w:hAnsi="Times New Roman" w:eastAsia="Times New Roman" w:cs="Times New Roman"/>
          <w:color w:val="000000" w:themeColor="text1"/>
        </w:rPr>
        <w:t>sõnad</w:t>
      </w:r>
      <w:r w:rsidRPr="00FE0F1A" w:rsidR="00107356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141A2D">
        <w:rPr>
          <w:rFonts w:ascii="Times New Roman" w:hAnsi="Times New Roman" w:eastAsia="Times New Roman" w:cs="Times New Roman"/>
          <w:color w:val="000000" w:themeColor="text1"/>
        </w:rPr>
        <w:t>„</w:t>
      </w:r>
      <w:r w:rsidRPr="00FE0F1A" w:rsidR="009B55DD">
        <w:rPr>
          <w:rFonts w:ascii="Times New Roman" w:hAnsi="Times New Roman" w:eastAsia="Times New Roman" w:cs="Times New Roman"/>
          <w:color w:val="000000" w:themeColor="text1"/>
        </w:rPr>
        <w:t>ja apteegibussi</w:t>
      </w:r>
      <w:r w:rsidRPr="00FE0F1A" w:rsidR="00473956">
        <w:rPr>
          <w:rFonts w:ascii="Times New Roman" w:hAnsi="Times New Roman" w:eastAsia="Times New Roman" w:cs="Times New Roman"/>
          <w:color w:val="000000" w:themeColor="text1"/>
        </w:rPr>
        <w:t>“;</w:t>
      </w:r>
    </w:p>
    <w:p w:rsidRPr="00FE0F1A" w:rsidR="533504C4" w:rsidP="006B0270" w:rsidRDefault="533504C4" w14:paraId="1DB80138" w14:textId="64556C72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Pr="00FE0F1A" w:rsidR="00464190" w:rsidP="006B0270" w:rsidRDefault="00464190" w14:paraId="780FA1FA" w14:textId="185843A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69007DA4" w:rsidR="00464190">
        <w:rPr>
          <w:rFonts w:ascii="Times New Roman" w:hAnsi="Times New Roman" w:eastAsia="Times New Roman" w:cs="Times New Roman"/>
          <w:b w:val="1"/>
          <w:bCs w:val="1"/>
        </w:rPr>
        <w:t>3)</w:t>
      </w:r>
      <w:r w:rsidRPr="69007DA4" w:rsidR="00464190">
        <w:rPr>
          <w:rFonts w:ascii="Times New Roman" w:hAnsi="Times New Roman" w:eastAsia="Times New Roman" w:cs="Times New Roman"/>
        </w:rPr>
        <w:t xml:space="preserve"> </w:t>
      </w:r>
      <w:commentRangeStart w:id="1365286557"/>
      <w:r w:rsidRPr="69007DA4" w:rsidR="00464190">
        <w:rPr>
          <w:rFonts w:ascii="Times New Roman" w:hAnsi="Times New Roman" w:eastAsia="Times New Roman" w:cs="Times New Roman"/>
        </w:rPr>
        <w:t>paragrahv</w:t>
      </w:r>
      <w:r w:rsidRPr="69007DA4" w:rsidR="00914A9F">
        <w:rPr>
          <w:rFonts w:ascii="Times New Roman" w:hAnsi="Times New Roman" w:eastAsia="Times New Roman" w:cs="Times New Roman"/>
        </w:rPr>
        <w:t>i</w:t>
      </w:r>
      <w:r w:rsidRPr="69007DA4" w:rsidR="00464190">
        <w:rPr>
          <w:rFonts w:ascii="Times New Roman" w:hAnsi="Times New Roman" w:eastAsia="Times New Roman" w:cs="Times New Roman"/>
        </w:rPr>
        <w:t xml:space="preserve"> 38 lõige 5 tunnistatakse kehtetuks;</w:t>
      </w:r>
      <w:commentRangeEnd w:id="1365286557"/>
      <w:r>
        <w:rPr>
          <w:rStyle w:val="CommentReference"/>
        </w:rPr>
        <w:commentReference w:id="1365286557"/>
      </w:r>
    </w:p>
    <w:p w:rsidRPr="00FE0F1A" w:rsidR="161BAED9" w:rsidP="006B0270" w:rsidRDefault="161BAED9" w14:paraId="5EB07C4D" w14:textId="45660A39">
      <w:pPr>
        <w:pStyle w:val="Loendilik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="00B40F23" w:rsidP="006B0270" w:rsidRDefault="00BE4B7C" w14:paraId="00D9387B" w14:textId="4321DA3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  <w:color w:val="000000" w:themeColor="text1"/>
        </w:rPr>
        <w:t>4)</w:t>
      </w:r>
      <w:r w:rsidRPr="00FE0F1A" w:rsidDel="002C3AAC" w:rsidR="4FAB7CC4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paragrahv </w:t>
      </w:r>
      <w:r w:rsidRPr="00FE0F1A" w:rsidR="4FAB7CC4">
        <w:rPr>
          <w:rFonts w:ascii="Times New Roman" w:hAnsi="Times New Roman" w:eastAsia="Times New Roman" w:cs="Times New Roman"/>
          <w:color w:val="000000" w:themeColor="text1"/>
        </w:rPr>
        <w:t>45</w:t>
      </w:r>
      <w:r w:rsidRPr="00FE0F1A" w:rsidR="4FAB7CC4">
        <w:rPr>
          <w:rFonts w:ascii="Times New Roman" w:hAnsi="Times New Roman" w:eastAsia="Times New Roman" w:cs="Times New Roman"/>
          <w:color w:val="000000" w:themeColor="text1"/>
          <w:vertAlign w:val="superscript"/>
        </w:rPr>
        <w:t>1</w:t>
      </w:r>
      <w:r w:rsidRPr="006B0270" w:rsidR="6D149832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1CFCC8F4">
        <w:rPr>
          <w:rFonts w:ascii="Times New Roman" w:hAnsi="Times New Roman" w:eastAsia="Times New Roman" w:cs="Times New Roman"/>
        </w:rPr>
        <w:t>tunnistatakse kehtetuks</w:t>
      </w:r>
      <w:r w:rsidR="00000F65">
        <w:rPr>
          <w:rFonts w:ascii="Times New Roman" w:hAnsi="Times New Roman" w:eastAsia="Times New Roman" w:cs="Times New Roman"/>
        </w:rPr>
        <w:t>;</w:t>
      </w:r>
    </w:p>
    <w:p w:rsidR="00000F65" w:rsidP="006B0270" w:rsidRDefault="00000F65" w14:paraId="6BD739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000F65" w:rsidP="006B0270" w:rsidRDefault="00000F65" w14:paraId="6DE3BC05" w14:textId="6AB99EB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000F65">
        <w:rPr>
          <w:rFonts w:ascii="Times New Roman" w:hAnsi="Times New Roman" w:eastAsia="Times New Roman" w:cs="Times New Roman"/>
          <w:b/>
          <w:bCs/>
        </w:rPr>
        <w:t>5)</w:t>
      </w:r>
      <w:r>
        <w:rPr>
          <w:rFonts w:ascii="Times New Roman" w:hAnsi="Times New Roman" w:eastAsia="Times New Roman" w:cs="Times New Roman"/>
        </w:rPr>
        <w:t xml:space="preserve"> paragrahvi 46 lõike 5 punkt 4 tunnistatakse kehtetuks.</w:t>
      </w:r>
    </w:p>
    <w:p w:rsidRPr="00FE0F1A" w:rsidR="00364F12" w:rsidP="006B0270" w:rsidRDefault="00364F12" w14:paraId="4CD79383" w14:textId="4C10304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FE0F1A" w:rsidR="00364F12" w:rsidP="006B0270" w:rsidRDefault="1FC234C8" w14:paraId="0FC1E83F" w14:textId="080BD13B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="00805B8B">
        <w:rPr>
          <w:rFonts w:ascii="Times New Roman" w:hAnsi="Times New Roman" w:cs="Times New Roman"/>
          <w:b/>
          <w:bCs/>
        </w:rPr>
        <w:t>7</w:t>
      </w:r>
      <w:r w:rsidRPr="00FE0F1A">
        <w:rPr>
          <w:rFonts w:ascii="Times New Roman" w:hAnsi="Times New Roman" w:cs="Times New Roman"/>
          <w:b/>
          <w:bCs/>
        </w:rPr>
        <w:t>.</w:t>
      </w:r>
      <w:r w:rsidRPr="00FE0F1A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FE0F1A" w:rsidR="00364F12">
        <w:rPr>
          <w:rFonts w:ascii="Times New Roman" w:hAnsi="Times New Roman" w:cs="Times New Roman"/>
          <w:b/>
          <w:bCs/>
        </w:rPr>
        <w:t>Sotsiaalhoolekande seaduse muutmine</w:t>
      </w:r>
    </w:p>
    <w:p w:rsidRPr="00FE0F1A" w:rsidR="008615F7" w:rsidP="006B0270" w:rsidRDefault="008615F7" w14:paraId="4AEE1E48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FE0F1A" w:rsidR="00364F12" w:rsidP="006B0270" w:rsidRDefault="005D1C2F" w14:paraId="5AC8A02C" w14:textId="5A1D4D65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E0F1A">
        <w:rPr>
          <w:rFonts w:ascii="Times New Roman" w:hAnsi="Times New Roman" w:cs="Times New Roman"/>
          <w:shd w:val="clear" w:color="auto" w:fill="FFFFFF"/>
        </w:rPr>
        <w:t>Sotsiaa</w:t>
      </w:r>
      <w:r w:rsidRPr="00FE0F1A" w:rsidR="00524C7A">
        <w:rPr>
          <w:rFonts w:ascii="Times New Roman" w:hAnsi="Times New Roman" w:cs="Times New Roman"/>
          <w:shd w:val="clear" w:color="auto" w:fill="FFFFFF"/>
        </w:rPr>
        <w:t>lhoolekande seaduse § 15</w:t>
      </w:r>
      <w:r w:rsidRPr="00FE0F1A" w:rsidR="00277DB7">
        <w:rPr>
          <w:rFonts w:ascii="Times New Roman" w:hAnsi="Times New Roman" w:cs="Times New Roman"/>
          <w:shd w:val="clear" w:color="auto" w:fill="FFFFFF"/>
        </w:rPr>
        <w:t>3</w:t>
      </w:r>
      <w:r w:rsidRPr="00FE0F1A" w:rsidR="00FA17D0">
        <w:rPr>
          <w:rFonts w:ascii="Times New Roman" w:hAnsi="Times New Roman" w:cs="Times New Roman"/>
          <w:shd w:val="clear" w:color="auto" w:fill="FFFFFF"/>
        </w:rPr>
        <w:t xml:space="preserve"> punkt 3 muudetakse ja sõnastatakse järgmiselt:</w:t>
      </w:r>
    </w:p>
    <w:p w:rsidRPr="00FE0F1A" w:rsidR="161BAED9" w:rsidDel="00D1208E" w:rsidP="006B0270" w:rsidRDefault="161BAED9" w14:paraId="73C3A80C" w14:textId="300DA4C6">
      <w:pPr>
        <w:spacing w:after="0" w:line="240" w:lineRule="auto"/>
        <w:jc w:val="both"/>
        <w:rPr>
          <w:del w:author="Aili Sandre - JUSTDIGI" w:date="2025-09-23T09:06:00Z" w16du:dateUtc="2025-09-23T06:06:00Z" w:id="15"/>
          <w:rFonts w:ascii="Times New Roman" w:hAnsi="Times New Roman" w:cs="Times New Roman"/>
        </w:rPr>
      </w:pPr>
    </w:p>
    <w:p w:rsidRPr="00FE0F1A" w:rsidR="1977F758" w:rsidP="006B0270" w:rsidRDefault="006B0270" w14:paraId="3AB32294" w14:textId="1D2AD2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FE0F1A" w:rsidR="1977F758">
        <w:rPr>
          <w:rFonts w:ascii="Times New Roman" w:hAnsi="Times New Roman" w:cs="Times New Roman"/>
        </w:rPr>
        <w:t xml:space="preserve">3) </w:t>
      </w:r>
      <w:r w:rsidRPr="00FE0F1A" w:rsidR="6EF9A233">
        <w:rPr>
          <w:rFonts w:ascii="Times New Roman" w:hAnsi="Times New Roman" w:cs="Times New Roman"/>
        </w:rPr>
        <w:t xml:space="preserve">teenuse osutamiseks valitud </w:t>
      </w:r>
      <w:r w:rsidRPr="00FE0F1A" w:rsidR="00426E90">
        <w:rPr>
          <w:rFonts w:ascii="Times New Roman" w:hAnsi="Times New Roman" w:cs="Times New Roman"/>
        </w:rPr>
        <w:t xml:space="preserve">hoone või </w:t>
      </w:r>
      <w:r w:rsidRPr="00FE0F1A" w:rsidR="6EF9A233">
        <w:rPr>
          <w:rFonts w:ascii="Times New Roman" w:hAnsi="Times New Roman" w:cs="Times New Roman"/>
        </w:rPr>
        <w:t>ruumid</w:t>
      </w:r>
      <w:r w:rsidRPr="00FE0F1A" w:rsidDel="00884C90" w:rsidR="6EF9A233">
        <w:rPr>
          <w:rFonts w:ascii="Times New Roman" w:hAnsi="Times New Roman" w:cs="Times New Roman"/>
        </w:rPr>
        <w:t>e</w:t>
      </w:r>
      <w:r w:rsidRPr="00FE0F1A" w:rsidR="6EF9A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Pr="00FE0F1A" w:rsidR="00737796">
        <w:rPr>
          <w:rFonts w:ascii="Times New Roman" w:hAnsi="Times New Roman" w:cs="Times New Roman"/>
        </w:rPr>
        <w:t xml:space="preserve">hitisregistrisse </w:t>
      </w:r>
      <w:r w:rsidRPr="00FE0F1A" w:rsidR="1977F758">
        <w:rPr>
          <w:rFonts w:ascii="Times New Roman" w:hAnsi="Times New Roman" w:cs="Times New Roman"/>
        </w:rPr>
        <w:t xml:space="preserve">kantud </w:t>
      </w:r>
      <w:r w:rsidR="001F2025">
        <w:rPr>
          <w:rFonts w:ascii="Times New Roman" w:hAnsi="Times New Roman" w:cs="Times New Roman"/>
        </w:rPr>
        <w:t>kasutus</w:t>
      </w:r>
      <w:r w:rsidRPr="00FE0F1A" w:rsidR="00843260">
        <w:rPr>
          <w:rFonts w:ascii="Times New Roman" w:hAnsi="Times New Roman" w:cs="Times New Roman"/>
        </w:rPr>
        <w:t xml:space="preserve">otstarve </w:t>
      </w:r>
      <w:r w:rsidRPr="00FE0F1A" w:rsidR="1977F758">
        <w:rPr>
          <w:rFonts w:ascii="Times New Roman" w:hAnsi="Times New Roman" w:cs="Times New Roman"/>
        </w:rPr>
        <w:t>vastab teenuse osutamise eesmärgile;</w:t>
      </w:r>
      <w:r>
        <w:rPr>
          <w:rFonts w:ascii="Times New Roman" w:hAnsi="Times New Roman" w:cs="Times New Roman"/>
        </w:rPr>
        <w:t>“</w:t>
      </w:r>
      <w:r w:rsidRPr="00FE0F1A" w:rsidR="47F4CEF5">
        <w:rPr>
          <w:rFonts w:ascii="Times New Roman" w:hAnsi="Times New Roman" w:cs="Times New Roman"/>
        </w:rPr>
        <w:t>.</w:t>
      </w:r>
    </w:p>
    <w:p w:rsidRPr="00FE0F1A" w:rsidR="003478C8" w:rsidP="006B0270" w:rsidRDefault="003478C8" w14:paraId="329B5D9E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612CB4" w:rsidP="006B0270" w:rsidRDefault="006F3D1B" w14:paraId="3D5E575E" w14:textId="5745F789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  <w:shd w:val="clear" w:color="auto" w:fill="FFFFFF"/>
        </w:rPr>
        <w:t>§</w:t>
      </w:r>
      <w:r w:rsidRPr="00FE0F1A" w:rsidR="008A2B60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B716BC">
        <w:rPr>
          <w:rFonts w:ascii="Times New Roman" w:hAnsi="Times New Roman" w:cs="Times New Roman"/>
          <w:b/>
          <w:bCs/>
          <w:shd w:val="clear" w:color="auto" w:fill="FFFFFF"/>
        </w:rPr>
        <w:t>8</w:t>
      </w:r>
      <w:r w:rsidRPr="00FE0F1A" w:rsidR="008A2B60">
        <w:rPr>
          <w:rFonts w:ascii="Times New Roman" w:hAnsi="Times New Roman" w:cs="Times New Roman"/>
          <w:b/>
          <w:bCs/>
          <w:shd w:val="clear" w:color="auto" w:fill="FFFFFF"/>
        </w:rPr>
        <w:t xml:space="preserve">. </w:t>
      </w:r>
      <w:r w:rsidRPr="00FE0F1A" w:rsidR="00612CB4">
        <w:rPr>
          <w:rFonts w:ascii="Times New Roman" w:hAnsi="Times New Roman" w:cs="Times New Roman"/>
          <w:b/>
          <w:bCs/>
          <w:shd w:val="clear" w:color="auto" w:fill="FFFFFF"/>
        </w:rPr>
        <w:t>Turismiseaduse muutmine</w:t>
      </w:r>
    </w:p>
    <w:p w:rsidRPr="00FE0F1A" w:rsidR="00612CB4" w:rsidP="006B0270" w:rsidRDefault="00612CB4" w14:paraId="33582B59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1F1F2D" w:rsidP="006B0270" w:rsidRDefault="00E65156" w14:paraId="591747A9" w14:textId="1E4105DA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E0F1A">
        <w:rPr>
          <w:rFonts w:ascii="Times New Roman" w:hAnsi="Times New Roman" w:cs="Times New Roman"/>
          <w:shd w:val="clear" w:color="auto" w:fill="FFFFFF"/>
        </w:rPr>
        <w:t>Turismiseaduse</w:t>
      </w:r>
      <w:r w:rsidR="000B6AB2">
        <w:rPr>
          <w:rFonts w:ascii="Times New Roman" w:hAnsi="Times New Roman" w:cs="Times New Roman"/>
          <w:shd w:val="clear" w:color="auto" w:fill="FFFFFF"/>
        </w:rPr>
        <w:t>s</w:t>
      </w:r>
      <w:r w:rsidR="001F1F2D">
        <w:rPr>
          <w:rFonts w:ascii="Times New Roman" w:hAnsi="Times New Roman" w:cs="Times New Roman"/>
          <w:shd w:val="clear" w:color="auto" w:fill="FFFFFF"/>
        </w:rPr>
        <w:t xml:space="preserve"> tehakse järgmised muudatused:</w:t>
      </w:r>
    </w:p>
    <w:p w:rsidR="00D07848" w:rsidP="006B0270" w:rsidRDefault="00D07848" w14:paraId="74CC9802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Pr="00445477" w:rsidR="00D07848" w:rsidP="006B0270" w:rsidRDefault="00D07848" w14:paraId="4E737C36" w14:textId="04A44C76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4E7F7B">
        <w:rPr>
          <w:rFonts w:ascii="Times New Roman" w:hAnsi="Times New Roman" w:cs="Times New Roman"/>
          <w:b/>
          <w:bCs/>
          <w:shd w:val="clear" w:color="auto" w:fill="FFFFFF"/>
        </w:rPr>
        <w:t>1)</w:t>
      </w:r>
      <w:r w:rsidRPr="004E7F7B" w:rsidR="00445477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4E7F7B" w:rsidR="00BF015B">
        <w:rPr>
          <w:rFonts w:ascii="Times New Roman" w:hAnsi="Times New Roman" w:cs="Times New Roman"/>
          <w:shd w:val="clear" w:color="auto" w:fill="FFFFFF"/>
        </w:rPr>
        <w:t>paragrahv</w:t>
      </w:r>
      <w:r w:rsidR="0053590A">
        <w:rPr>
          <w:rFonts w:ascii="Times New Roman" w:hAnsi="Times New Roman" w:cs="Times New Roman"/>
          <w:shd w:val="clear" w:color="auto" w:fill="FFFFFF"/>
        </w:rPr>
        <w:t>i</w:t>
      </w:r>
      <w:r w:rsidRPr="004E7F7B" w:rsidR="00BF015B">
        <w:rPr>
          <w:rFonts w:ascii="Times New Roman" w:hAnsi="Times New Roman" w:cs="Times New Roman"/>
          <w:shd w:val="clear" w:color="auto" w:fill="FFFFFF"/>
        </w:rPr>
        <w:t xml:space="preserve"> 19 lõi</w:t>
      </w:r>
      <w:r w:rsidRPr="004E7F7B" w:rsidR="00DE4DE4">
        <w:rPr>
          <w:rFonts w:ascii="Times New Roman" w:hAnsi="Times New Roman" w:cs="Times New Roman"/>
          <w:shd w:val="clear" w:color="auto" w:fill="FFFFFF"/>
        </w:rPr>
        <w:t xml:space="preserve">kest </w:t>
      </w:r>
      <w:r w:rsidRPr="004E7F7B" w:rsidR="004D6D03">
        <w:rPr>
          <w:rFonts w:ascii="Times New Roman" w:hAnsi="Times New Roman" w:cs="Times New Roman"/>
          <w:shd w:val="clear" w:color="auto" w:fill="FFFFFF"/>
        </w:rPr>
        <w:t xml:space="preserve">2 </w:t>
      </w:r>
      <w:r w:rsidRPr="004E7F7B" w:rsidR="00DE4DE4">
        <w:rPr>
          <w:rFonts w:ascii="Times New Roman" w:hAnsi="Times New Roman" w:cs="Times New Roman"/>
          <w:shd w:val="clear" w:color="auto" w:fill="FFFFFF"/>
        </w:rPr>
        <w:t xml:space="preserve">jäetakse välja sõnad </w:t>
      </w:r>
      <w:r w:rsidRPr="004E7F7B" w:rsidR="005B2435">
        <w:rPr>
          <w:rFonts w:ascii="Times New Roman" w:hAnsi="Times New Roman" w:cs="Times New Roman"/>
          <w:shd w:val="clear" w:color="auto" w:fill="FFFFFF"/>
        </w:rPr>
        <w:t>„</w:t>
      </w:r>
      <w:r w:rsidRPr="004E7F7B" w:rsidR="00B24B56">
        <w:rPr>
          <w:rFonts w:ascii="Times New Roman" w:hAnsi="Times New Roman" w:cs="Times New Roman"/>
          <w:shd w:val="clear" w:color="auto" w:fill="FFFFFF"/>
        </w:rPr>
        <w:t>ning piisavad hügieenitingimused</w:t>
      </w:r>
      <w:r w:rsidRPr="004E7F7B" w:rsidR="005B2435">
        <w:rPr>
          <w:rFonts w:ascii="Times New Roman" w:hAnsi="Times New Roman" w:cs="Times New Roman"/>
          <w:shd w:val="clear" w:color="auto" w:fill="FFFFFF"/>
        </w:rPr>
        <w:t>“</w:t>
      </w:r>
      <w:r w:rsidRPr="004E7F7B" w:rsidR="007E7D2C">
        <w:rPr>
          <w:rFonts w:ascii="Times New Roman" w:hAnsi="Times New Roman" w:cs="Times New Roman"/>
          <w:shd w:val="clear" w:color="auto" w:fill="FFFFFF"/>
        </w:rPr>
        <w:t>;</w:t>
      </w:r>
    </w:p>
    <w:p w:rsidRPr="00D07848" w:rsidR="00D07848" w:rsidP="006B0270" w:rsidRDefault="00D07848" w14:paraId="62FB6B9A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E65156" w:rsidP="006B0270" w:rsidRDefault="00D07848" w14:paraId="3444B12C" w14:textId="2E16004B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07848">
        <w:rPr>
          <w:rFonts w:ascii="Times New Roman" w:hAnsi="Times New Roman" w:cs="Times New Roman"/>
          <w:b/>
          <w:bCs/>
          <w:shd w:val="clear" w:color="auto" w:fill="FFFFFF"/>
        </w:rPr>
        <w:t>2)</w:t>
      </w:r>
      <w:r w:rsidRPr="00FE0F1A" w:rsidR="005246C3">
        <w:rPr>
          <w:rFonts w:ascii="Times New Roman" w:hAnsi="Times New Roman" w:cs="Times New Roman"/>
          <w:shd w:val="clear" w:color="auto" w:fill="FFFFFF"/>
        </w:rPr>
        <w:t xml:space="preserve"> </w:t>
      </w:r>
      <w:r w:rsidR="00AB02DC">
        <w:rPr>
          <w:rFonts w:ascii="Times New Roman" w:hAnsi="Times New Roman" w:cs="Times New Roman"/>
          <w:shd w:val="clear" w:color="auto" w:fill="FFFFFF"/>
        </w:rPr>
        <w:t>paragrahv</w:t>
      </w:r>
      <w:r w:rsidR="0053590A">
        <w:rPr>
          <w:rFonts w:ascii="Times New Roman" w:hAnsi="Times New Roman" w:cs="Times New Roman"/>
          <w:shd w:val="clear" w:color="auto" w:fill="FFFFFF"/>
        </w:rPr>
        <w:t>i</w:t>
      </w:r>
      <w:r w:rsidRPr="00FE0F1A" w:rsidR="00E65156">
        <w:rPr>
          <w:rFonts w:ascii="Times New Roman" w:hAnsi="Times New Roman" w:cs="Times New Roman"/>
          <w:shd w:val="clear" w:color="auto" w:fill="FFFFFF"/>
        </w:rPr>
        <w:t xml:space="preserve"> 30 lõi</w:t>
      </w:r>
      <w:r w:rsidRPr="00FE0F1A" w:rsidR="008B6836">
        <w:rPr>
          <w:rFonts w:ascii="Times New Roman" w:hAnsi="Times New Roman" w:cs="Times New Roman"/>
          <w:shd w:val="clear" w:color="auto" w:fill="FFFFFF"/>
        </w:rPr>
        <w:t>k</w:t>
      </w:r>
      <w:r w:rsidRPr="00FE0F1A" w:rsidR="00E65156">
        <w:rPr>
          <w:rFonts w:ascii="Times New Roman" w:hAnsi="Times New Roman" w:cs="Times New Roman"/>
          <w:shd w:val="clear" w:color="auto" w:fill="FFFFFF"/>
        </w:rPr>
        <w:t>e 2 punkt 2 tunnistatakse kehtetuks</w:t>
      </w:r>
      <w:r w:rsidRPr="00FE0F1A" w:rsidR="00FF18F2">
        <w:rPr>
          <w:rFonts w:ascii="Times New Roman" w:hAnsi="Times New Roman" w:cs="Times New Roman"/>
          <w:shd w:val="clear" w:color="auto" w:fill="FFFFFF"/>
        </w:rPr>
        <w:t>.</w:t>
      </w:r>
    </w:p>
    <w:p w:rsidRPr="00FE0F1A" w:rsidR="00E65156" w:rsidP="006B0270" w:rsidRDefault="00E65156" w14:paraId="4A4DA965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Pr="00293042" w:rsidR="09C2D81F" w:rsidP="006B0270" w:rsidRDefault="71E07DC5" w14:paraId="161ACF01" w14:textId="67F8C0B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="00B716BC">
        <w:rPr>
          <w:rFonts w:ascii="Times New Roman" w:hAnsi="Times New Roman" w:cs="Times New Roman"/>
          <w:b/>
          <w:bCs/>
        </w:rPr>
        <w:t>9</w:t>
      </w:r>
      <w:r w:rsidRPr="347B0BB7">
        <w:rPr>
          <w:rFonts w:ascii="Times New Roman" w:hAnsi="Times New Roman" w:cs="Times New Roman"/>
          <w:b/>
          <w:bCs/>
        </w:rPr>
        <w:t>. Seaduse jõustumine</w:t>
      </w:r>
    </w:p>
    <w:p w:rsidRPr="00131B77" w:rsidR="3FF27EDA" w:rsidP="006B0270" w:rsidRDefault="3FF27EDA" w14:paraId="165007EB" w14:textId="3B2DAB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3FF27EDA" w:rsidP="006B0270" w:rsidRDefault="161BAED9" w14:paraId="31B2E60E" w14:textId="145828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1B77">
        <w:rPr>
          <w:rFonts w:ascii="Times New Roman" w:hAnsi="Times New Roman" w:cs="Times New Roman"/>
        </w:rPr>
        <w:lastRenderedPageBreak/>
        <w:t xml:space="preserve">(1) </w:t>
      </w:r>
      <w:r w:rsidRPr="00131B77" w:rsidR="09D0DA4E">
        <w:rPr>
          <w:rFonts w:ascii="Times New Roman" w:hAnsi="Times New Roman" w:cs="Times New Roman"/>
        </w:rPr>
        <w:t xml:space="preserve">Käesolev seadus </w:t>
      </w:r>
      <w:r w:rsidRPr="00131B77" w:rsidR="0039298D">
        <w:rPr>
          <w:rFonts w:ascii="Times New Roman" w:hAnsi="Times New Roman" w:cs="Times New Roman"/>
        </w:rPr>
        <w:t>jõustub 2026</w:t>
      </w:r>
      <w:r w:rsidRPr="00131B77" w:rsidR="0091747F">
        <w:rPr>
          <w:rFonts w:ascii="Times New Roman" w:hAnsi="Times New Roman" w:cs="Times New Roman"/>
        </w:rPr>
        <w:t>. aasta 1. märtsil.</w:t>
      </w:r>
    </w:p>
    <w:p w:rsidR="00810A79" w:rsidP="006B0270" w:rsidRDefault="00810A79" w14:paraId="029D709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131B77" w:rsidR="004B2315" w:rsidP="006B0270" w:rsidRDefault="004B2315" w14:paraId="632D0410" w14:textId="7C7C0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Käesoleva seaduse §</w:t>
      </w:r>
      <w:r w:rsidR="005E6B3A">
        <w:rPr>
          <w:rFonts w:ascii="Times New Roman" w:hAnsi="Times New Roman" w:cs="Times New Roman"/>
        </w:rPr>
        <w:t>-d</w:t>
      </w:r>
      <w:r w:rsidR="003612DF">
        <w:rPr>
          <w:rFonts w:ascii="Times New Roman" w:hAnsi="Times New Roman" w:cs="Times New Roman"/>
        </w:rPr>
        <w:t xml:space="preserve"> </w:t>
      </w:r>
      <w:r w:rsidR="00864922">
        <w:rPr>
          <w:rFonts w:ascii="Times New Roman" w:hAnsi="Times New Roman" w:cs="Times New Roman"/>
        </w:rPr>
        <w:t>2, 4</w:t>
      </w:r>
      <w:r w:rsidR="00B716BC">
        <w:rPr>
          <w:rFonts w:ascii="Times New Roman" w:hAnsi="Times New Roman" w:cs="Times New Roman"/>
        </w:rPr>
        <w:t xml:space="preserve"> ja</w:t>
      </w:r>
      <w:r w:rsidR="005E6B3A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 jõustu</w:t>
      </w:r>
      <w:r w:rsidR="00CA77C2">
        <w:rPr>
          <w:rFonts w:ascii="Times New Roman" w:hAnsi="Times New Roman" w:cs="Times New Roman"/>
        </w:rPr>
        <w:t>vad</w:t>
      </w:r>
      <w:r>
        <w:rPr>
          <w:rFonts w:ascii="Times New Roman" w:hAnsi="Times New Roman" w:cs="Times New Roman"/>
        </w:rPr>
        <w:t xml:space="preserve"> </w:t>
      </w:r>
      <w:r w:rsidR="00C30F9A">
        <w:rPr>
          <w:rFonts w:ascii="Times New Roman" w:hAnsi="Times New Roman" w:cs="Times New Roman"/>
        </w:rPr>
        <w:t xml:space="preserve">2027. aasta </w:t>
      </w:r>
      <w:r w:rsidR="009E0DA5">
        <w:rPr>
          <w:rFonts w:ascii="Times New Roman" w:hAnsi="Times New Roman" w:cs="Times New Roman"/>
        </w:rPr>
        <w:t xml:space="preserve">1. </w:t>
      </w:r>
      <w:r w:rsidR="00CA77C2">
        <w:rPr>
          <w:rFonts w:ascii="Times New Roman" w:hAnsi="Times New Roman" w:cs="Times New Roman"/>
        </w:rPr>
        <w:t>jaanuaril</w:t>
      </w:r>
      <w:r w:rsidR="003612DF">
        <w:rPr>
          <w:rFonts w:ascii="Times New Roman" w:hAnsi="Times New Roman" w:cs="Times New Roman"/>
        </w:rPr>
        <w:t>.</w:t>
      </w:r>
    </w:p>
    <w:p w:rsidRPr="00131B77" w:rsidR="3FF27EDA" w:rsidP="006B0270" w:rsidRDefault="3FF27EDA" w14:paraId="215F99AE" w14:textId="1362D0D7">
      <w:pPr>
        <w:spacing w:after="0" w:line="240" w:lineRule="auto"/>
        <w:jc w:val="both"/>
        <w:rPr>
          <w:rFonts w:ascii="Times New Roman" w:hAnsi="Times New Roman" w:cs="Times New Roman"/>
        </w:rPr>
      </w:pPr>
      <w:commentRangeStart w:id="588080733"/>
      <w:commentRangeEnd w:id="588080733"/>
      <w:r>
        <w:rPr>
          <w:rStyle w:val="CommentReference"/>
        </w:rPr>
        <w:commentReference w:id="588080733"/>
      </w:r>
    </w:p>
    <w:p w:rsidR="3FF27EDA" w:rsidP="006B0270" w:rsidRDefault="3FF27EDA" w14:paraId="3F26D2FE" w14:textId="7C44B508">
      <w:pPr>
        <w:spacing w:after="0" w:line="240" w:lineRule="auto"/>
        <w:jc w:val="both"/>
        <w:rPr>
          <w:ins w:author="Aili Sandre - JUSTDIGI" w:date="2025-09-23T09:06:00Z" w16du:dateUtc="2025-09-23T06:06:00Z" w:id="16"/>
          <w:rFonts w:ascii="Times New Roman" w:hAnsi="Times New Roman" w:cs="Times New Roman"/>
        </w:rPr>
      </w:pPr>
    </w:p>
    <w:p w:rsidR="00D1208E" w:rsidP="006B0270" w:rsidRDefault="00D1208E" w14:paraId="5525D1D3" w14:textId="77777777">
      <w:pPr>
        <w:spacing w:after="0" w:line="240" w:lineRule="auto"/>
        <w:jc w:val="both"/>
        <w:rPr>
          <w:ins w:author="Aili Sandre - JUSTDIGI" w:date="2025-09-23T09:07:00Z" w16du:dateUtc="2025-09-23T06:07:00Z" w:id="17"/>
          <w:rFonts w:ascii="Times New Roman" w:hAnsi="Times New Roman" w:cs="Times New Roman"/>
        </w:rPr>
      </w:pPr>
    </w:p>
    <w:p w:rsidRPr="00131B77" w:rsidR="00D1208E" w:rsidP="006B0270" w:rsidRDefault="00D1208E" w14:paraId="642C7B90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1EC880BB" w:rsidP="006B0270" w:rsidRDefault="1EC880BB" w14:paraId="0433CF85" w14:textId="217F4BF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>Lauri Hussar</w:t>
      </w:r>
    </w:p>
    <w:p w:rsidR="1EC880BB" w:rsidP="006B0270" w:rsidRDefault="1EC880BB" w14:paraId="1E705B86" w14:textId="5FFBFFCB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>Riigikogu esimees</w:t>
      </w:r>
    </w:p>
    <w:p w:rsidR="3FF27EDA" w:rsidP="006B0270" w:rsidRDefault="3FF27EDA" w14:paraId="0FA38EF2" w14:textId="0FA4E5E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7152342C" w:rsidP="006B0270" w:rsidRDefault="7152342C" w14:paraId="7E2C1F3A" w14:textId="6190EBF5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>T</w:t>
      </w:r>
      <w:r w:rsidRPr="3FF27EDA" w:rsidR="1EC880BB">
        <w:rPr>
          <w:rFonts w:ascii="Times New Roman" w:hAnsi="Times New Roman" w:eastAsia="Times New Roman" w:cs="Times New Roman"/>
        </w:rPr>
        <w:t xml:space="preserve">allinn, </w:t>
      </w:r>
      <w:r w:rsidRPr="3FF27EDA" w:rsidR="3933723B">
        <w:rPr>
          <w:rFonts w:ascii="Times New Roman" w:hAnsi="Times New Roman" w:eastAsia="Times New Roman" w:cs="Times New Roman"/>
        </w:rPr>
        <w:t xml:space="preserve">                          </w:t>
      </w:r>
      <w:r w:rsidRPr="3FF27EDA" w:rsidR="1EC880BB">
        <w:rPr>
          <w:rFonts w:ascii="Times New Roman" w:hAnsi="Times New Roman" w:eastAsia="Times New Roman" w:cs="Times New Roman"/>
        </w:rPr>
        <w:t>202</w:t>
      </w:r>
      <w:r w:rsidRPr="3FF27EDA" w:rsidR="2FD0C651">
        <w:rPr>
          <w:rFonts w:ascii="Times New Roman" w:hAnsi="Times New Roman" w:eastAsia="Times New Roman" w:cs="Times New Roman"/>
        </w:rPr>
        <w:t>5</w:t>
      </w:r>
      <w:r w:rsidRPr="3FF27EDA" w:rsidR="1EC880BB">
        <w:rPr>
          <w:rFonts w:ascii="Times New Roman" w:hAnsi="Times New Roman" w:eastAsia="Times New Roman" w:cs="Times New Roman"/>
        </w:rPr>
        <w:t>. a.</w:t>
      </w:r>
    </w:p>
    <w:p w:rsidR="3FF27EDA" w:rsidP="006B0270" w:rsidRDefault="3FF27EDA" w14:paraId="6A9FCB09" w14:textId="12208E4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0067040B" w:rsidP="006B0270" w:rsidRDefault="1EC880BB" w14:paraId="1BF272E8" w14:textId="725D8D75">
      <w:pPr>
        <w:pBdr>
          <w:top w:val="single" w:color="auto" w:sz="4" w:space="1"/>
        </w:pBd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 xml:space="preserve">Algatab Vabariigi Valitsus </w:t>
      </w:r>
      <w:r w:rsidRPr="3FF27EDA" w:rsidR="6BC79FF2">
        <w:rPr>
          <w:rFonts w:ascii="Times New Roman" w:hAnsi="Times New Roman" w:eastAsia="Times New Roman" w:cs="Times New Roman"/>
        </w:rPr>
        <w:t xml:space="preserve">                </w:t>
      </w:r>
      <w:r w:rsidRPr="3FF27EDA">
        <w:rPr>
          <w:rFonts w:ascii="Times New Roman" w:hAnsi="Times New Roman" w:eastAsia="Times New Roman" w:cs="Times New Roman"/>
        </w:rPr>
        <w:t>202</w:t>
      </w:r>
      <w:r w:rsidRPr="3FF27EDA" w:rsidR="0C11709F">
        <w:rPr>
          <w:rFonts w:ascii="Times New Roman" w:hAnsi="Times New Roman" w:eastAsia="Times New Roman" w:cs="Times New Roman"/>
        </w:rPr>
        <w:t>5</w:t>
      </w:r>
      <w:r w:rsidRPr="3FF27EDA">
        <w:rPr>
          <w:rFonts w:ascii="Times New Roman" w:hAnsi="Times New Roman" w:eastAsia="Times New Roman" w:cs="Times New Roman"/>
        </w:rPr>
        <w:t>. a</w:t>
      </w:r>
      <w:ins w:author="Aili Sandre - JUSTDIGI" w:date="2025-09-23T09:10:00Z" w16du:dateUtc="2025-09-23T06:10:00Z" w:id="18">
        <w:r w:rsidR="001618F0">
          <w:rPr>
            <w:rFonts w:ascii="Times New Roman" w:hAnsi="Times New Roman" w:eastAsia="Times New Roman" w:cs="Times New Roman"/>
          </w:rPr>
          <w:t>.</w:t>
        </w:r>
      </w:ins>
    </w:p>
    <w:sectPr w:rsidR="0067040B" w:rsidSect="006E49F6">
      <w:footerReference w:type="default" r:id="rId11"/>
      <w:pgSz w:w="11906" w:h="16838" w:orient="portrait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r="http://schemas.openxmlformats.org/officeDocument/2006/relationships" xmlns:w="http://schemas.openxmlformats.org/wordprocessingml/2006/main">
  <w:comment xmlns:w="http://schemas.openxmlformats.org/wordprocessingml/2006/main" w:initials="MJ" w:author="Maarja-Liis Lall - JUSTDIGI" w:date="2025-09-30T09:14:50" w:id="588080733">
    <w:p xmlns:w14="http://schemas.microsoft.com/office/word/2010/wordml" xmlns:w="http://schemas.openxmlformats.org/wordprocessingml/2006/main" w:rsidR="796FDAED" w:rsidRDefault="6F27660A" w14:paraId="00894901" w14:textId="18AC821E">
      <w:pPr>
        <w:pStyle w:val="CommentText"/>
      </w:pPr>
      <w:r>
        <w:rPr>
          <w:rStyle w:val="CommentReference"/>
        </w:rPr>
        <w:annotationRef/>
      </w:r>
      <w:r w:rsidRPr="6FB41B9A" w:rsidR="5A06CD6A">
        <w:t xml:space="preserve">EN põhiteksti lõpus on enne RK esimehe nime 3 tühja rida vastavalt </w:t>
      </w:r>
      <w:hyperlink xmlns:r="http://schemas.openxmlformats.org/officeDocument/2006/relationships" r:id="R7f6c6248a2a64f75">
        <w:r w:rsidRPr="3342BD0E" w:rsidR="5269B876">
          <w:rPr>
            <w:rStyle w:val="Hyperlink"/>
          </w:rPr>
          <w:t>Eelnõu ja seletuskirja vormistamise juhend.pdf</w:t>
        </w:r>
      </w:hyperlink>
      <w:r w:rsidRPr="0B3E71D5" w:rsidR="60E9B173">
        <w:t xml:space="preserve"> p 7.</w:t>
      </w:r>
    </w:p>
  </w:comment>
  <w:comment xmlns:w="http://schemas.openxmlformats.org/wordprocessingml/2006/main" w:initials="MJ" w:author="Maarja-Liis Lall - JUSTDIGI" w:date="2025-09-30T10:37:43" w:id="1806372246">
    <w:p xmlns:w14="http://schemas.microsoft.com/office/word/2010/wordml" xmlns:w="http://schemas.openxmlformats.org/wordprocessingml/2006/main" w:rsidR="35E11963" w:rsidRDefault="515FDA7B" w14:paraId="19DDF172" w14:textId="47801746">
      <w:pPr>
        <w:pStyle w:val="CommentText"/>
      </w:pPr>
      <w:r>
        <w:rPr>
          <w:rStyle w:val="CommentReference"/>
        </w:rPr>
        <w:annotationRef/>
      </w:r>
      <w:r w:rsidRPr="39CC1A9D" w:rsidR="5520784D">
        <w:t>p 2 ja p 4 esitada ühe vormeli all p-s 2</w:t>
      </w:r>
    </w:p>
  </w:comment>
  <w:comment xmlns:w="http://schemas.openxmlformats.org/wordprocessingml/2006/main" w:initials="MJ" w:author="Maarja-Liis Lall - JUSTDIGI" w:date="2025-09-30T10:42:18" w:id="571361543">
    <w:p xmlns:w14="http://schemas.microsoft.com/office/word/2010/wordml" xmlns:w="http://schemas.openxmlformats.org/wordprocessingml/2006/main" w:rsidR="2C77E906" w:rsidRDefault="18447F75" w14:paraId="36FB412A" w14:textId="5F0F54D6">
      <w:pPr>
        <w:pStyle w:val="CommentText"/>
      </w:pPr>
      <w:r>
        <w:rPr>
          <w:rStyle w:val="CommentReference"/>
        </w:rPr>
        <w:annotationRef/>
      </w:r>
      <w:r w:rsidRPr="51F5B2D1" w:rsidR="14D87235">
        <w:t>selgem oleks vormel: punktist 7 jäetakse välja tekstiosa "tervisekaitse-,";</w:t>
      </w:r>
    </w:p>
    <w:p xmlns:w14="http://schemas.microsoft.com/office/word/2010/wordml" xmlns:w="http://schemas.openxmlformats.org/wordprocessingml/2006/main" w:rsidR="083D3849" w:rsidRDefault="38129F6B" w14:paraId="144C2BB2" w14:textId="2C0B2638">
      <w:pPr>
        <w:pStyle w:val="CommentText"/>
      </w:pPr>
    </w:p>
    <w:p xmlns:w14="http://schemas.microsoft.com/office/word/2010/wordml" xmlns:w="http://schemas.openxmlformats.org/wordprocessingml/2006/main" w:rsidR="1C57C034" w:rsidRDefault="5A22AA7C" w14:paraId="4223BC98" w14:textId="52390E28">
      <w:pPr>
        <w:pStyle w:val="CommentText"/>
      </w:pPr>
      <w:r w:rsidRPr="38023338" w:rsidR="5C795D91">
        <w:t>uuesti sõnastatakse, kui on rohkem muudatusi</w:t>
      </w:r>
    </w:p>
  </w:comment>
  <w:comment xmlns:w="http://schemas.openxmlformats.org/wordprocessingml/2006/main" w:initials="MJ" w:author="Maarja-Liis Lall - JUSTDIGI" w:date="2025-09-30T12:15:24" w:id="326699070">
    <w:p xmlns:w14="http://schemas.microsoft.com/office/word/2010/wordml" xmlns:w="http://schemas.openxmlformats.org/wordprocessingml/2006/main" w:rsidR="520CA607" w:rsidRDefault="5759CF53" w14:paraId="0F068BED" w14:textId="170BA425">
      <w:pPr>
        <w:pStyle w:val="CommentText"/>
      </w:pPr>
      <w:r>
        <w:rPr>
          <w:rStyle w:val="CommentReference"/>
        </w:rPr>
        <w:annotationRef/>
      </w:r>
      <w:r w:rsidRPr="7863103A" w:rsidR="06850AE4">
        <w:t>lg 3 p-s 6 on ka maa-ala, õpperuumid, õppehooned - kas need peaks ka siia lisama?</w:t>
      </w:r>
    </w:p>
  </w:comment>
  <w:comment xmlns:w="http://schemas.openxmlformats.org/wordprocessingml/2006/main" w:initials="MJ" w:author="Maarja-Liis Lall - JUSTDIGI" w:date="2025-10-01T09:21:44" w:id="230812195">
    <w:p xmlns:w14="http://schemas.microsoft.com/office/word/2010/wordml" xmlns:w="http://schemas.openxmlformats.org/wordprocessingml/2006/main" w:rsidR="14F9B149" w:rsidRDefault="605C4EFC" w14:paraId="1A71B7AC" w14:textId="77B92406">
      <w:pPr>
        <w:pStyle w:val="CommentText"/>
      </w:pPr>
      <w:r>
        <w:rPr>
          <w:rStyle w:val="CommentReference"/>
        </w:rPr>
        <w:annotationRef/>
      </w:r>
      <w:r w:rsidRPr="4D42092B" w:rsidR="50E51E10">
        <w:t>samuti peaks täpsustama, mis hoone või ruumi, nt "kooli tegevuseks vajaliku hoone või ruumi..."</w:t>
      </w:r>
    </w:p>
  </w:comment>
  <w:comment xmlns:w="http://schemas.openxmlformats.org/wordprocessingml/2006/main" w:initials="MJ" w:author="Maarja-Liis Lall - JUSTDIGI" w:date="2025-10-01T10:06:47" w:id="1365286557">
    <w:p xmlns:w14="http://schemas.microsoft.com/office/word/2010/wordml" xmlns:w="http://schemas.openxmlformats.org/wordprocessingml/2006/main" w:rsidR="27BC0469" w:rsidRDefault="06199A91" w14:paraId="37ED0E41" w14:textId="128BAD67">
      <w:pPr>
        <w:pStyle w:val="CommentText"/>
      </w:pPr>
      <w:r>
        <w:rPr>
          <w:rStyle w:val="CommentReference"/>
        </w:rPr>
        <w:annotationRef/>
      </w:r>
      <w:r w:rsidRPr="5BEEA1BC" w:rsidR="15CEFAE5">
        <w:t>Nimetatud normis määratletakse ka "käsimüügiravim", mida kasutatakse seaduses ka teistes normides. Siin normis selle määratlemine, arvestades, et kasutatakse seda ka teistes varasemates normides, ei tundu iseenesest loogiline, aga peaks v-o mõtlema. kas vajalik on käsimüügiravimi määratlemine siis mõnes teises normis. Vt nt RavS § 72</w:t>
      </w:r>
    </w:p>
  </w:comment>
  <w:comment xmlns:w="http://schemas.openxmlformats.org/wordprocessingml/2006/main" w:initials="MJ" w:author="Maarja-Liis Lall - JUSTDIGI" w:date="2025-10-01T10:20:40" w:id="2023537887">
    <w:p xmlns:w14="http://schemas.microsoft.com/office/word/2010/wordml" xmlns:w="http://schemas.openxmlformats.org/wordprocessingml/2006/main" w:rsidR="26178F9C" w:rsidRDefault="65EF8A2C" w14:paraId="2F786CA6" w14:textId="211666C6">
      <w:pPr>
        <w:pStyle w:val="CommentText"/>
      </w:pPr>
      <w:r>
        <w:rPr>
          <w:rStyle w:val="CommentReference"/>
        </w:rPr>
        <w:annotationRef/>
      </w:r>
      <w:r w:rsidRPr="7E2C606C" w:rsidR="0DD86851">
        <w:t>Vastamata on märkusele: Palun hinnake, kas vajalik võib olla ka AÕKS § 218 kehtetuks tunnistamine, kuivõrd see sätestab, et "Riiklikku järelevalvet välisõhus leviva müra üle teostab Terviseamet." Kui jah, palun täiendage eelnõu.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0894901"/>
  <w15:commentEx w15:done="0" w15:paraId="19DDF172"/>
  <w15:commentEx w15:done="0" w15:paraId="4223BC98"/>
  <w15:commentEx w15:done="0" w15:paraId="0F068BED"/>
  <w15:commentEx w15:done="0" w15:paraId="1A71B7AC"/>
  <w15:commentEx w15:done="0" w15:paraId="37ED0E41"/>
  <w15:commentEx w15:done="0" w15:paraId="2F786CA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C62CCE" w16cex:dateUtc="2025-09-30T06:14:50.199Z"/>
  <w16cex:commentExtensible w16cex:durableId="4B7DD830" w16cex:dateUtc="2025-09-30T07:37:43.631Z"/>
  <w16cex:commentExtensible w16cex:durableId="44A06F6A" w16cex:dateUtc="2025-09-30T07:42:18.943Z"/>
  <w16cex:commentExtensible w16cex:durableId="6A5FA285" w16cex:dateUtc="2025-09-30T09:15:24.096Z"/>
  <w16cex:commentExtensible w16cex:durableId="424975FC" w16cex:dateUtc="2025-10-01T06:21:44.352Z"/>
  <w16cex:commentExtensible w16cex:durableId="46DD7F25" w16cex:dateUtc="2025-10-01T07:06:47.913Z"/>
  <w16cex:commentExtensible w16cex:durableId="053F8007" w16cex:dateUtc="2025-10-01T07:20:40.00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894901" w16cid:durableId="23C62CCE"/>
  <w16cid:commentId w16cid:paraId="19DDF172" w16cid:durableId="4B7DD830"/>
  <w16cid:commentId w16cid:paraId="4223BC98" w16cid:durableId="44A06F6A"/>
  <w16cid:commentId w16cid:paraId="0F068BED" w16cid:durableId="6A5FA285"/>
  <w16cid:commentId w16cid:paraId="1A71B7AC" w16cid:durableId="424975FC"/>
  <w16cid:commentId w16cid:paraId="37ED0E41" w16cid:durableId="46DD7F25"/>
  <w16cid:commentId w16cid:paraId="2F786CA6" w16cid:durableId="053F80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3BBC" w:rsidP="003B355A" w:rsidRDefault="00183BBC" w14:paraId="593B38B9" w14:textId="77777777">
      <w:pPr>
        <w:spacing w:after="0" w:line="240" w:lineRule="auto"/>
      </w:pPr>
      <w:r>
        <w:separator/>
      </w:r>
    </w:p>
  </w:endnote>
  <w:endnote w:type="continuationSeparator" w:id="0">
    <w:p w:rsidR="00183BBC" w:rsidP="003B355A" w:rsidRDefault="00183BBC" w14:paraId="12744EFF" w14:textId="77777777">
      <w:pPr>
        <w:spacing w:after="0" w:line="240" w:lineRule="auto"/>
      </w:pPr>
      <w:r>
        <w:continuationSeparator/>
      </w:r>
    </w:p>
  </w:endnote>
  <w:endnote w:type="continuationNotice" w:id="1">
    <w:p w:rsidR="00183BBC" w:rsidRDefault="00183BBC" w14:paraId="16BDBB0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0572370"/>
      <w:docPartObj>
        <w:docPartGallery w:val="Page Numbers (Bottom of Page)"/>
        <w:docPartUnique/>
      </w:docPartObj>
    </w:sdtPr>
    <w:sdtEndPr/>
    <w:sdtContent>
      <w:p w:rsidR="003B355A" w:rsidRDefault="003B355A" w14:paraId="1A64EB62" w14:textId="16F9EDB6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B355A" w:rsidRDefault="003B355A" w14:paraId="6AF85D2B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3BBC" w:rsidP="003B355A" w:rsidRDefault="00183BBC" w14:paraId="4EB92428" w14:textId="77777777">
      <w:pPr>
        <w:spacing w:after="0" w:line="240" w:lineRule="auto"/>
      </w:pPr>
      <w:r>
        <w:separator/>
      </w:r>
    </w:p>
  </w:footnote>
  <w:footnote w:type="continuationSeparator" w:id="0">
    <w:p w:rsidR="00183BBC" w:rsidP="003B355A" w:rsidRDefault="00183BBC" w14:paraId="176230C8" w14:textId="77777777">
      <w:pPr>
        <w:spacing w:after="0" w:line="240" w:lineRule="auto"/>
      </w:pPr>
      <w:r>
        <w:continuationSeparator/>
      </w:r>
    </w:p>
  </w:footnote>
  <w:footnote w:type="continuationNotice" w:id="1">
    <w:p w:rsidR="00183BBC" w:rsidRDefault="00183BBC" w14:paraId="7B51171C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6669F"/>
    <w:multiLevelType w:val="hybridMultilevel"/>
    <w:tmpl w:val="B914E0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D16"/>
    <w:multiLevelType w:val="hybridMultilevel"/>
    <w:tmpl w:val="6B5656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8DEE5"/>
    <w:multiLevelType w:val="hybridMultilevel"/>
    <w:tmpl w:val="FFFFFFFF"/>
    <w:lvl w:ilvl="0" w:tplc="984C1590">
      <w:start w:val="1"/>
      <w:numFmt w:val="decimal"/>
      <w:lvlText w:val="(%1)"/>
      <w:lvlJc w:val="left"/>
      <w:pPr>
        <w:ind w:left="720" w:hanging="360"/>
      </w:pPr>
    </w:lvl>
    <w:lvl w:ilvl="1" w:tplc="8E024432">
      <w:start w:val="1"/>
      <w:numFmt w:val="lowerLetter"/>
      <w:lvlText w:val="%2."/>
      <w:lvlJc w:val="left"/>
      <w:pPr>
        <w:ind w:left="1440" w:hanging="360"/>
      </w:pPr>
    </w:lvl>
    <w:lvl w:ilvl="2" w:tplc="92D6BDA2">
      <w:start w:val="1"/>
      <w:numFmt w:val="lowerRoman"/>
      <w:lvlText w:val="%3."/>
      <w:lvlJc w:val="right"/>
      <w:pPr>
        <w:ind w:left="2160" w:hanging="180"/>
      </w:pPr>
    </w:lvl>
    <w:lvl w:ilvl="3" w:tplc="A1D019AC">
      <w:start w:val="1"/>
      <w:numFmt w:val="decimal"/>
      <w:lvlText w:val="%4."/>
      <w:lvlJc w:val="left"/>
      <w:pPr>
        <w:ind w:left="2880" w:hanging="360"/>
      </w:pPr>
    </w:lvl>
    <w:lvl w:ilvl="4" w:tplc="3676B048">
      <w:start w:val="1"/>
      <w:numFmt w:val="lowerLetter"/>
      <w:lvlText w:val="%5."/>
      <w:lvlJc w:val="left"/>
      <w:pPr>
        <w:ind w:left="3600" w:hanging="360"/>
      </w:pPr>
    </w:lvl>
    <w:lvl w:ilvl="5" w:tplc="2B605F1C">
      <w:start w:val="1"/>
      <w:numFmt w:val="lowerRoman"/>
      <w:lvlText w:val="%6."/>
      <w:lvlJc w:val="right"/>
      <w:pPr>
        <w:ind w:left="4320" w:hanging="180"/>
      </w:pPr>
    </w:lvl>
    <w:lvl w:ilvl="6" w:tplc="24E252E2">
      <w:start w:val="1"/>
      <w:numFmt w:val="decimal"/>
      <w:lvlText w:val="%7."/>
      <w:lvlJc w:val="left"/>
      <w:pPr>
        <w:ind w:left="5040" w:hanging="360"/>
      </w:pPr>
    </w:lvl>
    <w:lvl w:ilvl="7" w:tplc="0780F514">
      <w:start w:val="1"/>
      <w:numFmt w:val="lowerLetter"/>
      <w:lvlText w:val="%8."/>
      <w:lvlJc w:val="left"/>
      <w:pPr>
        <w:ind w:left="5760" w:hanging="360"/>
      </w:pPr>
    </w:lvl>
    <w:lvl w:ilvl="8" w:tplc="83560D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4E87"/>
    <w:multiLevelType w:val="hybridMultilevel"/>
    <w:tmpl w:val="3A32F1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D76B7"/>
    <w:multiLevelType w:val="hybridMultilevel"/>
    <w:tmpl w:val="26A298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83A45"/>
    <w:multiLevelType w:val="hybridMultilevel"/>
    <w:tmpl w:val="B67ADE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5001E"/>
    <w:multiLevelType w:val="hybridMultilevel"/>
    <w:tmpl w:val="FFFFFFFF"/>
    <w:lvl w:ilvl="0" w:tplc="3EEAE086">
      <w:start w:val="1"/>
      <w:numFmt w:val="decimal"/>
      <w:lvlText w:val="%1)"/>
      <w:lvlJc w:val="left"/>
      <w:pPr>
        <w:ind w:left="720" w:hanging="360"/>
      </w:pPr>
    </w:lvl>
    <w:lvl w:ilvl="1" w:tplc="F08A831A">
      <w:start w:val="1"/>
      <w:numFmt w:val="lowerLetter"/>
      <w:lvlText w:val="%2."/>
      <w:lvlJc w:val="left"/>
      <w:pPr>
        <w:ind w:left="1440" w:hanging="360"/>
      </w:pPr>
    </w:lvl>
    <w:lvl w:ilvl="2" w:tplc="F26248B8">
      <w:start w:val="1"/>
      <w:numFmt w:val="lowerRoman"/>
      <w:lvlText w:val="%3."/>
      <w:lvlJc w:val="right"/>
      <w:pPr>
        <w:ind w:left="2160" w:hanging="180"/>
      </w:pPr>
    </w:lvl>
    <w:lvl w:ilvl="3" w:tplc="535A1B90">
      <w:start w:val="1"/>
      <w:numFmt w:val="decimal"/>
      <w:lvlText w:val="%4."/>
      <w:lvlJc w:val="left"/>
      <w:pPr>
        <w:ind w:left="2880" w:hanging="360"/>
      </w:pPr>
    </w:lvl>
    <w:lvl w:ilvl="4" w:tplc="BF7EC3F4">
      <w:start w:val="1"/>
      <w:numFmt w:val="lowerLetter"/>
      <w:lvlText w:val="%5."/>
      <w:lvlJc w:val="left"/>
      <w:pPr>
        <w:ind w:left="3600" w:hanging="360"/>
      </w:pPr>
    </w:lvl>
    <w:lvl w:ilvl="5" w:tplc="FB26AAB0">
      <w:start w:val="1"/>
      <w:numFmt w:val="lowerRoman"/>
      <w:lvlText w:val="%6."/>
      <w:lvlJc w:val="right"/>
      <w:pPr>
        <w:ind w:left="4320" w:hanging="180"/>
      </w:pPr>
    </w:lvl>
    <w:lvl w:ilvl="6" w:tplc="94843154">
      <w:start w:val="1"/>
      <w:numFmt w:val="decimal"/>
      <w:lvlText w:val="%7."/>
      <w:lvlJc w:val="left"/>
      <w:pPr>
        <w:ind w:left="5040" w:hanging="360"/>
      </w:pPr>
    </w:lvl>
    <w:lvl w:ilvl="7" w:tplc="F42033B0">
      <w:start w:val="1"/>
      <w:numFmt w:val="lowerLetter"/>
      <w:lvlText w:val="%8."/>
      <w:lvlJc w:val="left"/>
      <w:pPr>
        <w:ind w:left="5760" w:hanging="360"/>
      </w:pPr>
    </w:lvl>
    <w:lvl w:ilvl="8" w:tplc="447002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E3CBD"/>
    <w:multiLevelType w:val="hybridMultilevel"/>
    <w:tmpl w:val="FFFFFFFF"/>
    <w:lvl w:ilvl="0" w:tplc="79DC7346">
      <w:start w:val="1"/>
      <w:numFmt w:val="decimal"/>
      <w:lvlText w:val="(%1)"/>
      <w:lvlJc w:val="left"/>
      <w:pPr>
        <w:ind w:left="720" w:hanging="360"/>
      </w:pPr>
    </w:lvl>
    <w:lvl w:ilvl="1" w:tplc="B100E032">
      <w:start w:val="1"/>
      <w:numFmt w:val="lowerLetter"/>
      <w:lvlText w:val="%2."/>
      <w:lvlJc w:val="left"/>
      <w:pPr>
        <w:ind w:left="1440" w:hanging="360"/>
      </w:pPr>
    </w:lvl>
    <w:lvl w:ilvl="2" w:tplc="9AD8B688">
      <w:start w:val="1"/>
      <w:numFmt w:val="lowerRoman"/>
      <w:lvlText w:val="%3."/>
      <w:lvlJc w:val="right"/>
      <w:pPr>
        <w:ind w:left="2160" w:hanging="180"/>
      </w:pPr>
    </w:lvl>
    <w:lvl w:ilvl="3" w:tplc="0ED2D524">
      <w:start w:val="1"/>
      <w:numFmt w:val="decimal"/>
      <w:lvlText w:val="%4."/>
      <w:lvlJc w:val="left"/>
      <w:pPr>
        <w:ind w:left="2880" w:hanging="360"/>
      </w:pPr>
    </w:lvl>
    <w:lvl w:ilvl="4" w:tplc="84ECE7F0">
      <w:start w:val="1"/>
      <w:numFmt w:val="lowerLetter"/>
      <w:lvlText w:val="%5."/>
      <w:lvlJc w:val="left"/>
      <w:pPr>
        <w:ind w:left="3600" w:hanging="360"/>
      </w:pPr>
    </w:lvl>
    <w:lvl w:ilvl="5" w:tplc="76A4F612">
      <w:start w:val="1"/>
      <w:numFmt w:val="lowerRoman"/>
      <w:lvlText w:val="%6."/>
      <w:lvlJc w:val="right"/>
      <w:pPr>
        <w:ind w:left="4320" w:hanging="180"/>
      </w:pPr>
    </w:lvl>
    <w:lvl w:ilvl="6" w:tplc="C3A42052">
      <w:start w:val="1"/>
      <w:numFmt w:val="decimal"/>
      <w:lvlText w:val="%7."/>
      <w:lvlJc w:val="left"/>
      <w:pPr>
        <w:ind w:left="5040" w:hanging="360"/>
      </w:pPr>
    </w:lvl>
    <w:lvl w:ilvl="7" w:tplc="68283078">
      <w:start w:val="1"/>
      <w:numFmt w:val="lowerLetter"/>
      <w:lvlText w:val="%8."/>
      <w:lvlJc w:val="left"/>
      <w:pPr>
        <w:ind w:left="5760" w:hanging="360"/>
      </w:pPr>
    </w:lvl>
    <w:lvl w:ilvl="8" w:tplc="D0E0BCEE">
      <w:start w:val="1"/>
      <w:numFmt w:val="lowerRoman"/>
      <w:lvlText w:val="%9."/>
      <w:lvlJc w:val="right"/>
      <w:pPr>
        <w:ind w:left="6480" w:hanging="180"/>
      </w:pPr>
    </w:lvl>
  </w:abstractNum>
  <w:num w:numId="1" w16cid:durableId="97651061">
    <w:abstractNumId w:val="7"/>
  </w:num>
  <w:num w:numId="2" w16cid:durableId="1280338563">
    <w:abstractNumId w:val="2"/>
  </w:num>
  <w:num w:numId="3" w16cid:durableId="686833403">
    <w:abstractNumId w:val="6"/>
  </w:num>
  <w:num w:numId="4" w16cid:durableId="830605294">
    <w:abstractNumId w:val="5"/>
  </w:num>
  <w:num w:numId="5" w16cid:durableId="392503761">
    <w:abstractNumId w:val="4"/>
  </w:num>
  <w:num w:numId="6" w16cid:durableId="1925335082">
    <w:abstractNumId w:val="1"/>
  </w:num>
  <w:num w:numId="7" w16cid:durableId="327441367">
    <w:abstractNumId w:val="3"/>
  </w:num>
  <w:num w:numId="8" w16cid:durableId="1709841555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ili Sandre - JUSTDIGI">
    <w15:presenceInfo w15:providerId="AD" w15:userId="S::aili.sandre@justdigi.ee::5c51914f-c8e4-463d-98be-e24fff1b55da"/>
  </w15:person>
  <w15:person w15:author="Maarja-Liis Lall - JUSTDIGI">
    <w15:presenceInfo w15:providerId="AD" w15:userId="S::maarja.lall@justdigi.ee::c7cf4b01-9190-4483-a66e-c79df27776f4"/>
  </w15:person>
  <w15:person w15:author="Maarja-Liis Lall - JUSTDIGI">
    <w15:presenceInfo w15:providerId="AD" w15:userId="S::maarja.lall@justdigi.ee::c7cf4b01-9190-4483-a66e-c79df27776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DC"/>
    <w:rsid w:val="00000624"/>
    <w:rsid w:val="000007FF"/>
    <w:rsid w:val="00000F65"/>
    <w:rsid w:val="00003040"/>
    <w:rsid w:val="0000328D"/>
    <w:rsid w:val="00003812"/>
    <w:rsid w:val="000047F2"/>
    <w:rsid w:val="00004984"/>
    <w:rsid w:val="00006C53"/>
    <w:rsid w:val="00007BA3"/>
    <w:rsid w:val="00010562"/>
    <w:rsid w:val="000130FD"/>
    <w:rsid w:val="0001362B"/>
    <w:rsid w:val="000138F6"/>
    <w:rsid w:val="00013985"/>
    <w:rsid w:val="00014184"/>
    <w:rsid w:val="00016104"/>
    <w:rsid w:val="000167D4"/>
    <w:rsid w:val="00020C65"/>
    <w:rsid w:val="00021A0F"/>
    <w:rsid w:val="0002384E"/>
    <w:rsid w:val="00025209"/>
    <w:rsid w:val="00025960"/>
    <w:rsid w:val="00026B65"/>
    <w:rsid w:val="000274EA"/>
    <w:rsid w:val="0003059F"/>
    <w:rsid w:val="000321EA"/>
    <w:rsid w:val="00035451"/>
    <w:rsid w:val="00035A07"/>
    <w:rsid w:val="00037940"/>
    <w:rsid w:val="000400E8"/>
    <w:rsid w:val="000407C1"/>
    <w:rsid w:val="00042127"/>
    <w:rsid w:val="000425F5"/>
    <w:rsid w:val="000446ED"/>
    <w:rsid w:val="00044921"/>
    <w:rsid w:val="00046DA9"/>
    <w:rsid w:val="00050F07"/>
    <w:rsid w:val="00051BE1"/>
    <w:rsid w:val="000542B5"/>
    <w:rsid w:val="00054354"/>
    <w:rsid w:val="0006025A"/>
    <w:rsid w:val="0006109C"/>
    <w:rsid w:val="00062CCE"/>
    <w:rsid w:val="000633E6"/>
    <w:rsid w:val="0006353B"/>
    <w:rsid w:val="00063B7D"/>
    <w:rsid w:val="000657F4"/>
    <w:rsid w:val="0006608A"/>
    <w:rsid w:val="000686FC"/>
    <w:rsid w:val="0007027A"/>
    <w:rsid w:val="000703B7"/>
    <w:rsid w:val="00070A47"/>
    <w:rsid w:val="00071FC3"/>
    <w:rsid w:val="00072A2E"/>
    <w:rsid w:val="000757F5"/>
    <w:rsid w:val="0007675A"/>
    <w:rsid w:val="0007675C"/>
    <w:rsid w:val="00077927"/>
    <w:rsid w:val="00080019"/>
    <w:rsid w:val="000839FF"/>
    <w:rsid w:val="00085B01"/>
    <w:rsid w:val="00090788"/>
    <w:rsid w:val="00090852"/>
    <w:rsid w:val="00090F5F"/>
    <w:rsid w:val="000917EB"/>
    <w:rsid w:val="00092A8E"/>
    <w:rsid w:val="00092C2A"/>
    <w:rsid w:val="000932FF"/>
    <w:rsid w:val="00093D23"/>
    <w:rsid w:val="000946B4"/>
    <w:rsid w:val="000A01D8"/>
    <w:rsid w:val="000A23E2"/>
    <w:rsid w:val="000B03DE"/>
    <w:rsid w:val="000B2BE3"/>
    <w:rsid w:val="000B50A0"/>
    <w:rsid w:val="000B5113"/>
    <w:rsid w:val="000B6AB2"/>
    <w:rsid w:val="000B6B02"/>
    <w:rsid w:val="000C032F"/>
    <w:rsid w:val="000C1A82"/>
    <w:rsid w:val="000C1AE9"/>
    <w:rsid w:val="000C4CFF"/>
    <w:rsid w:val="000C5FF4"/>
    <w:rsid w:val="000C7693"/>
    <w:rsid w:val="000D2544"/>
    <w:rsid w:val="000D3E48"/>
    <w:rsid w:val="000D4071"/>
    <w:rsid w:val="000D58F3"/>
    <w:rsid w:val="000D624F"/>
    <w:rsid w:val="000D6FDC"/>
    <w:rsid w:val="000D700C"/>
    <w:rsid w:val="000D72C3"/>
    <w:rsid w:val="000D7657"/>
    <w:rsid w:val="000E08A0"/>
    <w:rsid w:val="000E160F"/>
    <w:rsid w:val="000E2413"/>
    <w:rsid w:val="000E330C"/>
    <w:rsid w:val="000E3352"/>
    <w:rsid w:val="000E4533"/>
    <w:rsid w:val="000E51DB"/>
    <w:rsid w:val="000E604A"/>
    <w:rsid w:val="000E7B2C"/>
    <w:rsid w:val="000F0044"/>
    <w:rsid w:val="000F02CE"/>
    <w:rsid w:val="000F0551"/>
    <w:rsid w:val="000F0B69"/>
    <w:rsid w:val="000F2AFF"/>
    <w:rsid w:val="000F5450"/>
    <w:rsid w:val="00101612"/>
    <w:rsid w:val="00101C91"/>
    <w:rsid w:val="00102131"/>
    <w:rsid w:val="001028BE"/>
    <w:rsid w:val="00103580"/>
    <w:rsid w:val="001038A4"/>
    <w:rsid w:val="00103959"/>
    <w:rsid w:val="00106498"/>
    <w:rsid w:val="00106731"/>
    <w:rsid w:val="00106A68"/>
    <w:rsid w:val="00107356"/>
    <w:rsid w:val="0010754E"/>
    <w:rsid w:val="00110016"/>
    <w:rsid w:val="00111871"/>
    <w:rsid w:val="00113911"/>
    <w:rsid w:val="0011452E"/>
    <w:rsid w:val="001149F3"/>
    <w:rsid w:val="00115507"/>
    <w:rsid w:val="001167FD"/>
    <w:rsid w:val="00117C69"/>
    <w:rsid w:val="00120C09"/>
    <w:rsid w:val="00120E48"/>
    <w:rsid w:val="00122943"/>
    <w:rsid w:val="001238C5"/>
    <w:rsid w:val="00123966"/>
    <w:rsid w:val="001274EE"/>
    <w:rsid w:val="00127E48"/>
    <w:rsid w:val="00130006"/>
    <w:rsid w:val="00130C51"/>
    <w:rsid w:val="00130CED"/>
    <w:rsid w:val="001313CC"/>
    <w:rsid w:val="00131B77"/>
    <w:rsid w:val="00132FE0"/>
    <w:rsid w:val="0013303A"/>
    <w:rsid w:val="00134BB5"/>
    <w:rsid w:val="00134E0C"/>
    <w:rsid w:val="00135777"/>
    <w:rsid w:val="00136D2C"/>
    <w:rsid w:val="001409CE"/>
    <w:rsid w:val="00140F3E"/>
    <w:rsid w:val="00141A10"/>
    <w:rsid w:val="00141A2D"/>
    <w:rsid w:val="00141DD5"/>
    <w:rsid w:val="00142A96"/>
    <w:rsid w:val="00142FCB"/>
    <w:rsid w:val="001450C5"/>
    <w:rsid w:val="00146BC8"/>
    <w:rsid w:val="00147513"/>
    <w:rsid w:val="00147D9D"/>
    <w:rsid w:val="00150A3F"/>
    <w:rsid w:val="001514CD"/>
    <w:rsid w:val="00151CB9"/>
    <w:rsid w:val="001525B6"/>
    <w:rsid w:val="00153988"/>
    <w:rsid w:val="00154C49"/>
    <w:rsid w:val="00160468"/>
    <w:rsid w:val="001618F0"/>
    <w:rsid w:val="001628CA"/>
    <w:rsid w:val="0016341F"/>
    <w:rsid w:val="00163BF8"/>
    <w:rsid w:val="0016543C"/>
    <w:rsid w:val="0016576C"/>
    <w:rsid w:val="001657CE"/>
    <w:rsid w:val="001658EE"/>
    <w:rsid w:val="00166E69"/>
    <w:rsid w:val="0017198A"/>
    <w:rsid w:val="001724C5"/>
    <w:rsid w:val="001735BF"/>
    <w:rsid w:val="00173884"/>
    <w:rsid w:val="00175B83"/>
    <w:rsid w:val="00177D3D"/>
    <w:rsid w:val="00180E6D"/>
    <w:rsid w:val="00182471"/>
    <w:rsid w:val="00182AFF"/>
    <w:rsid w:val="00182C2D"/>
    <w:rsid w:val="001837B2"/>
    <w:rsid w:val="00183BBC"/>
    <w:rsid w:val="00184F84"/>
    <w:rsid w:val="0018720F"/>
    <w:rsid w:val="00190644"/>
    <w:rsid w:val="00192BED"/>
    <w:rsid w:val="00193235"/>
    <w:rsid w:val="00196D07"/>
    <w:rsid w:val="001A0CBF"/>
    <w:rsid w:val="001A1A91"/>
    <w:rsid w:val="001A224D"/>
    <w:rsid w:val="001A672D"/>
    <w:rsid w:val="001A6BE0"/>
    <w:rsid w:val="001A6E92"/>
    <w:rsid w:val="001B0295"/>
    <w:rsid w:val="001B07FB"/>
    <w:rsid w:val="001B24D7"/>
    <w:rsid w:val="001B28F0"/>
    <w:rsid w:val="001B32AE"/>
    <w:rsid w:val="001B4A10"/>
    <w:rsid w:val="001B4B6B"/>
    <w:rsid w:val="001B59F9"/>
    <w:rsid w:val="001B6ABD"/>
    <w:rsid w:val="001B6B46"/>
    <w:rsid w:val="001B71ED"/>
    <w:rsid w:val="001C2FDE"/>
    <w:rsid w:val="001C3EAF"/>
    <w:rsid w:val="001D1A29"/>
    <w:rsid w:val="001D1B2E"/>
    <w:rsid w:val="001D31C2"/>
    <w:rsid w:val="001D4886"/>
    <w:rsid w:val="001D7034"/>
    <w:rsid w:val="001E07FD"/>
    <w:rsid w:val="001E0E87"/>
    <w:rsid w:val="001E1262"/>
    <w:rsid w:val="001E2086"/>
    <w:rsid w:val="001E2345"/>
    <w:rsid w:val="001E2962"/>
    <w:rsid w:val="001E32C4"/>
    <w:rsid w:val="001E5EFC"/>
    <w:rsid w:val="001E5F83"/>
    <w:rsid w:val="001E6BFC"/>
    <w:rsid w:val="001E6C85"/>
    <w:rsid w:val="001F1DDA"/>
    <w:rsid w:val="001F1F2D"/>
    <w:rsid w:val="001F2025"/>
    <w:rsid w:val="001F2120"/>
    <w:rsid w:val="001F6ABB"/>
    <w:rsid w:val="001F7420"/>
    <w:rsid w:val="001F7A6B"/>
    <w:rsid w:val="001F7ED6"/>
    <w:rsid w:val="00201418"/>
    <w:rsid w:val="00201D55"/>
    <w:rsid w:val="002032BB"/>
    <w:rsid w:val="00205340"/>
    <w:rsid w:val="00207061"/>
    <w:rsid w:val="00210DC2"/>
    <w:rsid w:val="00213D51"/>
    <w:rsid w:val="0021427A"/>
    <w:rsid w:val="00220775"/>
    <w:rsid w:val="002240B1"/>
    <w:rsid w:val="00224AC3"/>
    <w:rsid w:val="0022576F"/>
    <w:rsid w:val="00225B5E"/>
    <w:rsid w:val="00227072"/>
    <w:rsid w:val="00227BCF"/>
    <w:rsid w:val="00230CFA"/>
    <w:rsid w:val="002332C5"/>
    <w:rsid w:val="00233459"/>
    <w:rsid w:val="00233539"/>
    <w:rsid w:val="00235D48"/>
    <w:rsid w:val="0023634B"/>
    <w:rsid w:val="00236531"/>
    <w:rsid w:val="00237679"/>
    <w:rsid w:val="0024129A"/>
    <w:rsid w:val="002435E6"/>
    <w:rsid w:val="00243836"/>
    <w:rsid w:val="00243A71"/>
    <w:rsid w:val="00244629"/>
    <w:rsid w:val="00245D35"/>
    <w:rsid w:val="00245FE3"/>
    <w:rsid w:val="00250285"/>
    <w:rsid w:val="00251075"/>
    <w:rsid w:val="002511BD"/>
    <w:rsid w:val="002518F6"/>
    <w:rsid w:val="002537D7"/>
    <w:rsid w:val="00254BF2"/>
    <w:rsid w:val="00255023"/>
    <w:rsid w:val="00255859"/>
    <w:rsid w:val="00255E63"/>
    <w:rsid w:val="002564BC"/>
    <w:rsid w:val="00256F6A"/>
    <w:rsid w:val="0026092E"/>
    <w:rsid w:val="00261697"/>
    <w:rsid w:val="00261BF7"/>
    <w:rsid w:val="00261E25"/>
    <w:rsid w:val="00262F1D"/>
    <w:rsid w:val="00264AFC"/>
    <w:rsid w:val="00265DAF"/>
    <w:rsid w:val="00266C3C"/>
    <w:rsid w:val="00267CBE"/>
    <w:rsid w:val="0027127F"/>
    <w:rsid w:val="002724F6"/>
    <w:rsid w:val="00272A0E"/>
    <w:rsid w:val="00274356"/>
    <w:rsid w:val="00275889"/>
    <w:rsid w:val="00276821"/>
    <w:rsid w:val="0027688C"/>
    <w:rsid w:val="00276C2F"/>
    <w:rsid w:val="00276F44"/>
    <w:rsid w:val="002778FA"/>
    <w:rsid w:val="00277DB7"/>
    <w:rsid w:val="00280011"/>
    <w:rsid w:val="0028025F"/>
    <w:rsid w:val="00280868"/>
    <w:rsid w:val="00281298"/>
    <w:rsid w:val="0028232F"/>
    <w:rsid w:val="0028263A"/>
    <w:rsid w:val="00284777"/>
    <w:rsid w:val="00284960"/>
    <w:rsid w:val="0028688B"/>
    <w:rsid w:val="002873FF"/>
    <w:rsid w:val="002902AA"/>
    <w:rsid w:val="002904F8"/>
    <w:rsid w:val="002904FA"/>
    <w:rsid w:val="00290AD0"/>
    <w:rsid w:val="00293042"/>
    <w:rsid w:val="00295EF6"/>
    <w:rsid w:val="00296001"/>
    <w:rsid w:val="0029637C"/>
    <w:rsid w:val="00297BCF"/>
    <w:rsid w:val="002A02E4"/>
    <w:rsid w:val="002A2171"/>
    <w:rsid w:val="002A3B71"/>
    <w:rsid w:val="002A4D18"/>
    <w:rsid w:val="002B0382"/>
    <w:rsid w:val="002B08D7"/>
    <w:rsid w:val="002B1266"/>
    <w:rsid w:val="002B1D52"/>
    <w:rsid w:val="002B5873"/>
    <w:rsid w:val="002B5A0A"/>
    <w:rsid w:val="002B72E3"/>
    <w:rsid w:val="002C1054"/>
    <w:rsid w:val="002C1D2E"/>
    <w:rsid w:val="002C2CF2"/>
    <w:rsid w:val="002C3AAC"/>
    <w:rsid w:val="002C417F"/>
    <w:rsid w:val="002C6928"/>
    <w:rsid w:val="002C785E"/>
    <w:rsid w:val="002C7C57"/>
    <w:rsid w:val="002D0ECF"/>
    <w:rsid w:val="002D1292"/>
    <w:rsid w:val="002D195F"/>
    <w:rsid w:val="002D48BE"/>
    <w:rsid w:val="002D4D21"/>
    <w:rsid w:val="002D5423"/>
    <w:rsid w:val="002D57A1"/>
    <w:rsid w:val="002D5EF1"/>
    <w:rsid w:val="002D6CA5"/>
    <w:rsid w:val="002D73C2"/>
    <w:rsid w:val="002D7C10"/>
    <w:rsid w:val="002E1E11"/>
    <w:rsid w:val="002E31F4"/>
    <w:rsid w:val="002E394F"/>
    <w:rsid w:val="002E58F1"/>
    <w:rsid w:val="002E6D9D"/>
    <w:rsid w:val="002E7597"/>
    <w:rsid w:val="002E7671"/>
    <w:rsid w:val="002F2A3D"/>
    <w:rsid w:val="002F2F53"/>
    <w:rsid w:val="002F3890"/>
    <w:rsid w:val="002F458A"/>
    <w:rsid w:val="002F57D7"/>
    <w:rsid w:val="002F6D4F"/>
    <w:rsid w:val="002F7F09"/>
    <w:rsid w:val="00301135"/>
    <w:rsid w:val="00302E10"/>
    <w:rsid w:val="0030340A"/>
    <w:rsid w:val="00303BB3"/>
    <w:rsid w:val="00303D2D"/>
    <w:rsid w:val="00307353"/>
    <w:rsid w:val="0031599B"/>
    <w:rsid w:val="00321C9C"/>
    <w:rsid w:val="003238E6"/>
    <w:rsid w:val="00324D0F"/>
    <w:rsid w:val="0032741F"/>
    <w:rsid w:val="0033093C"/>
    <w:rsid w:val="003311DF"/>
    <w:rsid w:val="00332861"/>
    <w:rsid w:val="0033372D"/>
    <w:rsid w:val="00334A25"/>
    <w:rsid w:val="00340004"/>
    <w:rsid w:val="0034029E"/>
    <w:rsid w:val="0034048A"/>
    <w:rsid w:val="003405D2"/>
    <w:rsid w:val="00340EF5"/>
    <w:rsid w:val="00344744"/>
    <w:rsid w:val="00344B38"/>
    <w:rsid w:val="00345289"/>
    <w:rsid w:val="003478C8"/>
    <w:rsid w:val="00347B2A"/>
    <w:rsid w:val="00347B93"/>
    <w:rsid w:val="0035076E"/>
    <w:rsid w:val="00350EB6"/>
    <w:rsid w:val="003530EA"/>
    <w:rsid w:val="00353798"/>
    <w:rsid w:val="00355089"/>
    <w:rsid w:val="0035641B"/>
    <w:rsid w:val="0035694B"/>
    <w:rsid w:val="00357B0C"/>
    <w:rsid w:val="003612DF"/>
    <w:rsid w:val="00362538"/>
    <w:rsid w:val="00363296"/>
    <w:rsid w:val="00364160"/>
    <w:rsid w:val="0036441C"/>
    <w:rsid w:val="00364F12"/>
    <w:rsid w:val="0036523C"/>
    <w:rsid w:val="003652C8"/>
    <w:rsid w:val="0036643D"/>
    <w:rsid w:val="0036688A"/>
    <w:rsid w:val="00370BA9"/>
    <w:rsid w:val="00370F25"/>
    <w:rsid w:val="0037155E"/>
    <w:rsid w:val="003716F3"/>
    <w:rsid w:val="00371A49"/>
    <w:rsid w:val="003748F5"/>
    <w:rsid w:val="0038054F"/>
    <w:rsid w:val="00380AA9"/>
    <w:rsid w:val="00382007"/>
    <w:rsid w:val="003826C4"/>
    <w:rsid w:val="00382D61"/>
    <w:rsid w:val="00384DBE"/>
    <w:rsid w:val="00384F52"/>
    <w:rsid w:val="00386A8A"/>
    <w:rsid w:val="00390241"/>
    <w:rsid w:val="003920C7"/>
    <w:rsid w:val="0039298D"/>
    <w:rsid w:val="00396256"/>
    <w:rsid w:val="00396725"/>
    <w:rsid w:val="003969C1"/>
    <w:rsid w:val="00397047"/>
    <w:rsid w:val="003A0B17"/>
    <w:rsid w:val="003A3ACB"/>
    <w:rsid w:val="003A3AEA"/>
    <w:rsid w:val="003A6242"/>
    <w:rsid w:val="003A6C80"/>
    <w:rsid w:val="003A6F38"/>
    <w:rsid w:val="003A7090"/>
    <w:rsid w:val="003A7FB0"/>
    <w:rsid w:val="003B007D"/>
    <w:rsid w:val="003B2115"/>
    <w:rsid w:val="003B28FD"/>
    <w:rsid w:val="003B30A2"/>
    <w:rsid w:val="003B355A"/>
    <w:rsid w:val="003C32CA"/>
    <w:rsid w:val="003D15C8"/>
    <w:rsid w:val="003D2B63"/>
    <w:rsid w:val="003D3B00"/>
    <w:rsid w:val="003D4477"/>
    <w:rsid w:val="003D4970"/>
    <w:rsid w:val="003E3078"/>
    <w:rsid w:val="003E6308"/>
    <w:rsid w:val="003E7A4C"/>
    <w:rsid w:val="003F1832"/>
    <w:rsid w:val="003F457D"/>
    <w:rsid w:val="003F4E8C"/>
    <w:rsid w:val="003F59DD"/>
    <w:rsid w:val="003F5D29"/>
    <w:rsid w:val="003F5EA1"/>
    <w:rsid w:val="003F644D"/>
    <w:rsid w:val="003F7C97"/>
    <w:rsid w:val="004001AD"/>
    <w:rsid w:val="00404390"/>
    <w:rsid w:val="00404ABA"/>
    <w:rsid w:val="0040691D"/>
    <w:rsid w:val="00406C07"/>
    <w:rsid w:val="004134CB"/>
    <w:rsid w:val="00415DC8"/>
    <w:rsid w:val="004165D9"/>
    <w:rsid w:val="0042042F"/>
    <w:rsid w:val="00423AA5"/>
    <w:rsid w:val="00424435"/>
    <w:rsid w:val="00424FBF"/>
    <w:rsid w:val="0042555D"/>
    <w:rsid w:val="00426508"/>
    <w:rsid w:val="004267DA"/>
    <w:rsid w:val="00426925"/>
    <w:rsid w:val="00426D1D"/>
    <w:rsid w:val="00426E90"/>
    <w:rsid w:val="00427FC3"/>
    <w:rsid w:val="00431428"/>
    <w:rsid w:val="00431B06"/>
    <w:rsid w:val="00431CD1"/>
    <w:rsid w:val="00431CDA"/>
    <w:rsid w:val="004336BD"/>
    <w:rsid w:val="00433809"/>
    <w:rsid w:val="004356DD"/>
    <w:rsid w:val="00435956"/>
    <w:rsid w:val="00435A6D"/>
    <w:rsid w:val="0044208B"/>
    <w:rsid w:val="00442F3C"/>
    <w:rsid w:val="0044447F"/>
    <w:rsid w:val="00444B88"/>
    <w:rsid w:val="00445047"/>
    <w:rsid w:val="004452A7"/>
    <w:rsid w:val="00445477"/>
    <w:rsid w:val="004468FB"/>
    <w:rsid w:val="0045171E"/>
    <w:rsid w:val="0045313A"/>
    <w:rsid w:val="00453773"/>
    <w:rsid w:val="00455ACE"/>
    <w:rsid w:val="00456C0C"/>
    <w:rsid w:val="00456F9E"/>
    <w:rsid w:val="00462218"/>
    <w:rsid w:val="004624BF"/>
    <w:rsid w:val="0046368C"/>
    <w:rsid w:val="00464190"/>
    <w:rsid w:val="0046476D"/>
    <w:rsid w:val="00466F1B"/>
    <w:rsid w:val="0046734C"/>
    <w:rsid w:val="004678AA"/>
    <w:rsid w:val="0046E60D"/>
    <w:rsid w:val="00470FDB"/>
    <w:rsid w:val="00472187"/>
    <w:rsid w:val="0047303D"/>
    <w:rsid w:val="00473956"/>
    <w:rsid w:val="00474487"/>
    <w:rsid w:val="00481C50"/>
    <w:rsid w:val="0048252A"/>
    <w:rsid w:val="00483FC1"/>
    <w:rsid w:val="00487FE0"/>
    <w:rsid w:val="00491968"/>
    <w:rsid w:val="00491B93"/>
    <w:rsid w:val="00491D01"/>
    <w:rsid w:val="0049200B"/>
    <w:rsid w:val="004921DB"/>
    <w:rsid w:val="00492480"/>
    <w:rsid w:val="004927B6"/>
    <w:rsid w:val="00494670"/>
    <w:rsid w:val="00495579"/>
    <w:rsid w:val="0049693C"/>
    <w:rsid w:val="00496DCB"/>
    <w:rsid w:val="004975A6"/>
    <w:rsid w:val="00497C3B"/>
    <w:rsid w:val="004A113C"/>
    <w:rsid w:val="004A12ED"/>
    <w:rsid w:val="004A1AD7"/>
    <w:rsid w:val="004A4DCF"/>
    <w:rsid w:val="004A5185"/>
    <w:rsid w:val="004A5A93"/>
    <w:rsid w:val="004A6CBF"/>
    <w:rsid w:val="004A71FF"/>
    <w:rsid w:val="004A78ED"/>
    <w:rsid w:val="004B0B9B"/>
    <w:rsid w:val="004B113E"/>
    <w:rsid w:val="004B2315"/>
    <w:rsid w:val="004B3859"/>
    <w:rsid w:val="004B57EE"/>
    <w:rsid w:val="004B60FB"/>
    <w:rsid w:val="004B7D12"/>
    <w:rsid w:val="004C0B3E"/>
    <w:rsid w:val="004C12CC"/>
    <w:rsid w:val="004C150C"/>
    <w:rsid w:val="004C397C"/>
    <w:rsid w:val="004C465A"/>
    <w:rsid w:val="004C58D5"/>
    <w:rsid w:val="004C600B"/>
    <w:rsid w:val="004D0106"/>
    <w:rsid w:val="004D12C2"/>
    <w:rsid w:val="004D1D19"/>
    <w:rsid w:val="004D38C1"/>
    <w:rsid w:val="004D4991"/>
    <w:rsid w:val="004D6D03"/>
    <w:rsid w:val="004D71CB"/>
    <w:rsid w:val="004E01C5"/>
    <w:rsid w:val="004E0A68"/>
    <w:rsid w:val="004E1CC2"/>
    <w:rsid w:val="004E1D06"/>
    <w:rsid w:val="004E455C"/>
    <w:rsid w:val="004E518A"/>
    <w:rsid w:val="004E5264"/>
    <w:rsid w:val="004E55EB"/>
    <w:rsid w:val="004E71FF"/>
    <w:rsid w:val="004E7F7B"/>
    <w:rsid w:val="004F1D9C"/>
    <w:rsid w:val="004F1FDB"/>
    <w:rsid w:val="004F25EC"/>
    <w:rsid w:val="004F2EF1"/>
    <w:rsid w:val="004F3B42"/>
    <w:rsid w:val="004F3D99"/>
    <w:rsid w:val="004F6B28"/>
    <w:rsid w:val="0050153C"/>
    <w:rsid w:val="00504296"/>
    <w:rsid w:val="00504893"/>
    <w:rsid w:val="005061C4"/>
    <w:rsid w:val="0050621F"/>
    <w:rsid w:val="00506DBE"/>
    <w:rsid w:val="00507563"/>
    <w:rsid w:val="00507590"/>
    <w:rsid w:val="00510776"/>
    <w:rsid w:val="005129E3"/>
    <w:rsid w:val="00512D64"/>
    <w:rsid w:val="00513B78"/>
    <w:rsid w:val="005161DA"/>
    <w:rsid w:val="00520D50"/>
    <w:rsid w:val="00520F4C"/>
    <w:rsid w:val="005221B4"/>
    <w:rsid w:val="0052254F"/>
    <w:rsid w:val="00522F15"/>
    <w:rsid w:val="00523C12"/>
    <w:rsid w:val="005246C3"/>
    <w:rsid w:val="0052493D"/>
    <w:rsid w:val="00524C7A"/>
    <w:rsid w:val="00524F3E"/>
    <w:rsid w:val="00525BEF"/>
    <w:rsid w:val="00526A6A"/>
    <w:rsid w:val="0052725B"/>
    <w:rsid w:val="00527FD7"/>
    <w:rsid w:val="00530FD9"/>
    <w:rsid w:val="0053136F"/>
    <w:rsid w:val="005322D7"/>
    <w:rsid w:val="005323C3"/>
    <w:rsid w:val="005329F9"/>
    <w:rsid w:val="00533E58"/>
    <w:rsid w:val="00533EA8"/>
    <w:rsid w:val="005345F0"/>
    <w:rsid w:val="0053590A"/>
    <w:rsid w:val="00535A3B"/>
    <w:rsid w:val="005363AA"/>
    <w:rsid w:val="00536709"/>
    <w:rsid w:val="0053775C"/>
    <w:rsid w:val="00537B8E"/>
    <w:rsid w:val="00540598"/>
    <w:rsid w:val="0054176E"/>
    <w:rsid w:val="005425DD"/>
    <w:rsid w:val="0054285F"/>
    <w:rsid w:val="00542993"/>
    <w:rsid w:val="00542B9E"/>
    <w:rsid w:val="0054375B"/>
    <w:rsid w:val="005443D4"/>
    <w:rsid w:val="005466AE"/>
    <w:rsid w:val="00546D72"/>
    <w:rsid w:val="005473FE"/>
    <w:rsid w:val="0054743B"/>
    <w:rsid w:val="005478B7"/>
    <w:rsid w:val="005533C8"/>
    <w:rsid w:val="00553A4A"/>
    <w:rsid w:val="00553D2A"/>
    <w:rsid w:val="00554673"/>
    <w:rsid w:val="005577A1"/>
    <w:rsid w:val="005613D1"/>
    <w:rsid w:val="0056184B"/>
    <w:rsid w:val="005636B8"/>
    <w:rsid w:val="00563C96"/>
    <w:rsid w:val="00563E3C"/>
    <w:rsid w:val="005642A1"/>
    <w:rsid w:val="00565C76"/>
    <w:rsid w:val="00570743"/>
    <w:rsid w:val="00570C10"/>
    <w:rsid w:val="00571767"/>
    <w:rsid w:val="005720C8"/>
    <w:rsid w:val="005724B7"/>
    <w:rsid w:val="00572891"/>
    <w:rsid w:val="005730DD"/>
    <w:rsid w:val="0057376B"/>
    <w:rsid w:val="005753BF"/>
    <w:rsid w:val="00577BCE"/>
    <w:rsid w:val="00581946"/>
    <w:rsid w:val="00582D35"/>
    <w:rsid w:val="00584453"/>
    <w:rsid w:val="005860B5"/>
    <w:rsid w:val="005861B4"/>
    <w:rsid w:val="00587432"/>
    <w:rsid w:val="00590536"/>
    <w:rsid w:val="00593CF0"/>
    <w:rsid w:val="0059536B"/>
    <w:rsid w:val="0059720A"/>
    <w:rsid w:val="005972B3"/>
    <w:rsid w:val="00597DD3"/>
    <w:rsid w:val="005A07F0"/>
    <w:rsid w:val="005A2A67"/>
    <w:rsid w:val="005A3AC8"/>
    <w:rsid w:val="005A5434"/>
    <w:rsid w:val="005A5AA0"/>
    <w:rsid w:val="005A7992"/>
    <w:rsid w:val="005AA079"/>
    <w:rsid w:val="005B0193"/>
    <w:rsid w:val="005B0451"/>
    <w:rsid w:val="005B0DF8"/>
    <w:rsid w:val="005B1308"/>
    <w:rsid w:val="005B2435"/>
    <w:rsid w:val="005B2BFA"/>
    <w:rsid w:val="005B40F8"/>
    <w:rsid w:val="005B4CA4"/>
    <w:rsid w:val="005B5B94"/>
    <w:rsid w:val="005B602C"/>
    <w:rsid w:val="005B6F1F"/>
    <w:rsid w:val="005B7704"/>
    <w:rsid w:val="005B77D8"/>
    <w:rsid w:val="005C3072"/>
    <w:rsid w:val="005C3FB0"/>
    <w:rsid w:val="005C4000"/>
    <w:rsid w:val="005C422A"/>
    <w:rsid w:val="005C490A"/>
    <w:rsid w:val="005D0086"/>
    <w:rsid w:val="005D0D12"/>
    <w:rsid w:val="005D0FFB"/>
    <w:rsid w:val="005D187D"/>
    <w:rsid w:val="005D1C2F"/>
    <w:rsid w:val="005D34B1"/>
    <w:rsid w:val="005D4103"/>
    <w:rsid w:val="005D54AB"/>
    <w:rsid w:val="005D5EAD"/>
    <w:rsid w:val="005D6138"/>
    <w:rsid w:val="005D70B3"/>
    <w:rsid w:val="005E1757"/>
    <w:rsid w:val="005E1F73"/>
    <w:rsid w:val="005E2C2D"/>
    <w:rsid w:val="005E69E0"/>
    <w:rsid w:val="005E6B3A"/>
    <w:rsid w:val="005E778B"/>
    <w:rsid w:val="005E7F44"/>
    <w:rsid w:val="005F0A84"/>
    <w:rsid w:val="005F291D"/>
    <w:rsid w:val="005F2A3D"/>
    <w:rsid w:val="005F3FF5"/>
    <w:rsid w:val="005F60B3"/>
    <w:rsid w:val="005F6864"/>
    <w:rsid w:val="005F6E6E"/>
    <w:rsid w:val="005F7E96"/>
    <w:rsid w:val="00600A69"/>
    <w:rsid w:val="00600FD2"/>
    <w:rsid w:val="00602BB5"/>
    <w:rsid w:val="00603333"/>
    <w:rsid w:val="006038AE"/>
    <w:rsid w:val="0061014C"/>
    <w:rsid w:val="00611482"/>
    <w:rsid w:val="006118AD"/>
    <w:rsid w:val="00611DED"/>
    <w:rsid w:val="00612CB4"/>
    <w:rsid w:val="0061391E"/>
    <w:rsid w:val="00616253"/>
    <w:rsid w:val="00617BB1"/>
    <w:rsid w:val="00617F1D"/>
    <w:rsid w:val="0062016C"/>
    <w:rsid w:val="006210A2"/>
    <w:rsid w:val="00623703"/>
    <w:rsid w:val="006237D2"/>
    <w:rsid w:val="006253C7"/>
    <w:rsid w:val="00625496"/>
    <w:rsid w:val="00625CEF"/>
    <w:rsid w:val="006277D7"/>
    <w:rsid w:val="00633E04"/>
    <w:rsid w:val="00636597"/>
    <w:rsid w:val="0063768A"/>
    <w:rsid w:val="006406D1"/>
    <w:rsid w:val="00641304"/>
    <w:rsid w:val="0064163C"/>
    <w:rsid w:val="006431E8"/>
    <w:rsid w:val="00647E5D"/>
    <w:rsid w:val="006508B0"/>
    <w:rsid w:val="0065271D"/>
    <w:rsid w:val="00652D55"/>
    <w:rsid w:val="006539F7"/>
    <w:rsid w:val="00653ACA"/>
    <w:rsid w:val="00655513"/>
    <w:rsid w:val="006569A6"/>
    <w:rsid w:val="006574C5"/>
    <w:rsid w:val="0066057D"/>
    <w:rsid w:val="00660B71"/>
    <w:rsid w:val="00660E37"/>
    <w:rsid w:val="006615DA"/>
    <w:rsid w:val="00661AE5"/>
    <w:rsid w:val="00661C1C"/>
    <w:rsid w:val="0066249C"/>
    <w:rsid w:val="00662586"/>
    <w:rsid w:val="0066481B"/>
    <w:rsid w:val="00665037"/>
    <w:rsid w:val="006666DB"/>
    <w:rsid w:val="00667B20"/>
    <w:rsid w:val="0067040B"/>
    <w:rsid w:val="00670D49"/>
    <w:rsid w:val="006724C1"/>
    <w:rsid w:val="00673C66"/>
    <w:rsid w:val="0067477A"/>
    <w:rsid w:val="00675E4D"/>
    <w:rsid w:val="00676106"/>
    <w:rsid w:val="0067689E"/>
    <w:rsid w:val="00681F2E"/>
    <w:rsid w:val="00682F59"/>
    <w:rsid w:val="00683880"/>
    <w:rsid w:val="006851FF"/>
    <w:rsid w:val="00685823"/>
    <w:rsid w:val="00686895"/>
    <w:rsid w:val="00687767"/>
    <w:rsid w:val="00687B1E"/>
    <w:rsid w:val="00687C32"/>
    <w:rsid w:val="006922FF"/>
    <w:rsid w:val="00692AF0"/>
    <w:rsid w:val="006959A3"/>
    <w:rsid w:val="00696C69"/>
    <w:rsid w:val="00696E86"/>
    <w:rsid w:val="006A1217"/>
    <w:rsid w:val="006A18E1"/>
    <w:rsid w:val="006A4CF6"/>
    <w:rsid w:val="006A4DAF"/>
    <w:rsid w:val="006A6BF5"/>
    <w:rsid w:val="006A704D"/>
    <w:rsid w:val="006B0270"/>
    <w:rsid w:val="006B03DA"/>
    <w:rsid w:val="006B24E5"/>
    <w:rsid w:val="006B268D"/>
    <w:rsid w:val="006B4C7F"/>
    <w:rsid w:val="006B6F5C"/>
    <w:rsid w:val="006B7064"/>
    <w:rsid w:val="006C33B5"/>
    <w:rsid w:val="006C5672"/>
    <w:rsid w:val="006C7301"/>
    <w:rsid w:val="006C74FE"/>
    <w:rsid w:val="006C7CE9"/>
    <w:rsid w:val="006D1EEA"/>
    <w:rsid w:val="006D314F"/>
    <w:rsid w:val="006D5701"/>
    <w:rsid w:val="006D5748"/>
    <w:rsid w:val="006D59B3"/>
    <w:rsid w:val="006D5E81"/>
    <w:rsid w:val="006D75FF"/>
    <w:rsid w:val="006D7861"/>
    <w:rsid w:val="006E122D"/>
    <w:rsid w:val="006E1A97"/>
    <w:rsid w:val="006E2D6A"/>
    <w:rsid w:val="006E49F6"/>
    <w:rsid w:val="006F2EDD"/>
    <w:rsid w:val="006F3D1B"/>
    <w:rsid w:val="006F3F61"/>
    <w:rsid w:val="006F64DB"/>
    <w:rsid w:val="006F6A7A"/>
    <w:rsid w:val="006F707D"/>
    <w:rsid w:val="00700481"/>
    <w:rsid w:val="00701168"/>
    <w:rsid w:val="007045B0"/>
    <w:rsid w:val="0070543F"/>
    <w:rsid w:val="0070699A"/>
    <w:rsid w:val="00711835"/>
    <w:rsid w:val="00711BEA"/>
    <w:rsid w:val="00711DB3"/>
    <w:rsid w:val="00712AC4"/>
    <w:rsid w:val="00714860"/>
    <w:rsid w:val="00714F21"/>
    <w:rsid w:val="00715B01"/>
    <w:rsid w:val="00721DC7"/>
    <w:rsid w:val="00723BEF"/>
    <w:rsid w:val="0072451E"/>
    <w:rsid w:val="007271AD"/>
    <w:rsid w:val="00730D75"/>
    <w:rsid w:val="00730FCE"/>
    <w:rsid w:val="00733D53"/>
    <w:rsid w:val="00736154"/>
    <w:rsid w:val="0073617C"/>
    <w:rsid w:val="00737796"/>
    <w:rsid w:val="00741449"/>
    <w:rsid w:val="00744A35"/>
    <w:rsid w:val="00744E12"/>
    <w:rsid w:val="0074600A"/>
    <w:rsid w:val="007470F4"/>
    <w:rsid w:val="0075367E"/>
    <w:rsid w:val="00753E34"/>
    <w:rsid w:val="007560C4"/>
    <w:rsid w:val="00760558"/>
    <w:rsid w:val="00760A4C"/>
    <w:rsid w:val="00761B7E"/>
    <w:rsid w:val="007632F5"/>
    <w:rsid w:val="00765554"/>
    <w:rsid w:val="00767981"/>
    <w:rsid w:val="00771CC1"/>
    <w:rsid w:val="0077359F"/>
    <w:rsid w:val="00773719"/>
    <w:rsid w:val="007759CB"/>
    <w:rsid w:val="00775E68"/>
    <w:rsid w:val="00782C5E"/>
    <w:rsid w:val="0078383B"/>
    <w:rsid w:val="00783921"/>
    <w:rsid w:val="00783D3E"/>
    <w:rsid w:val="00783E4B"/>
    <w:rsid w:val="00784176"/>
    <w:rsid w:val="0078489C"/>
    <w:rsid w:val="00785C1C"/>
    <w:rsid w:val="00791845"/>
    <w:rsid w:val="0079445C"/>
    <w:rsid w:val="00795047"/>
    <w:rsid w:val="00796093"/>
    <w:rsid w:val="00796454"/>
    <w:rsid w:val="00796F4E"/>
    <w:rsid w:val="007A0104"/>
    <w:rsid w:val="007A0908"/>
    <w:rsid w:val="007A150E"/>
    <w:rsid w:val="007A2ADB"/>
    <w:rsid w:val="007A630D"/>
    <w:rsid w:val="007A6410"/>
    <w:rsid w:val="007A7A7A"/>
    <w:rsid w:val="007A7AF5"/>
    <w:rsid w:val="007B1630"/>
    <w:rsid w:val="007B27FC"/>
    <w:rsid w:val="007B37BD"/>
    <w:rsid w:val="007B5FF3"/>
    <w:rsid w:val="007B7E41"/>
    <w:rsid w:val="007C0A58"/>
    <w:rsid w:val="007C4CCA"/>
    <w:rsid w:val="007D0BA7"/>
    <w:rsid w:val="007D1CCC"/>
    <w:rsid w:val="007D2EC1"/>
    <w:rsid w:val="007D3496"/>
    <w:rsid w:val="007D35FD"/>
    <w:rsid w:val="007D3C6B"/>
    <w:rsid w:val="007D5B60"/>
    <w:rsid w:val="007D5D52"/>
    <w:rsid w:val="007D5DE1"/>
    <w:rsid w:val="007D79EE"/>
    <w:rsid w:val="007E0B44"/>
    <w:rsid w:val="007E1C22"/>
    <w:rsid w:val="007E217B"/>
    <w:rsid w:val="007E31C9"/>
    <w:rsid w:val="007E3C61"/>
    <w:rsid w:val="007E78D4"/>
    <w:rsid w:val="007E7D2C"/>
    <w:rsid w:val="007F1BF0"/>
    <w:rsid w:val="007F5FDA"/>
    <w:rsid w:val="007F644A"/>
    <w:rsid w:val="007F6E5E"/>
    <w:rsid w:val="007F7786"/>
    <w:rsid w:val="00801211"/>
    <w:rsid w:val="00802034"/>
    <w:rsid w:val="0080322E"/>
    <w:rsid w:val="00803758"/>
    <w:rsid w:val="008056B6"/>
    <w:rsid w:val="00805B8B"/>
    <w:rsid w:val="00806683"/>
    <w:rsid w:val="008069EA"/>
    <w:rsid w:val="008077BB"/>
    <w:rsid w:val="00810A79"/>
    <w:rsid w:val="00811321"/>
    <w:rsid w:val="00811D34"/>
    <w:rsid w:val="0081319C"/>
    <w:rsid w:val="00813532"/>
    <w:rsid w:val="00814A67"/>
    <w:rsid w:val="00815676"/>
    <w:rsid w:val="008174AD"/>
    <w:rsid w:val="008220F0"/>
    <w:rsid w:val="0082402B"/>
    <w:rsid w:val="0082463D"/>
    <w:rsid w:val="008260A5"/>
    <w:rsid w:val="0083273D"/>
    <w:rsid w:val="00833891"/>
    <w:rsid w:val="00833979"/>
    <w:rsid w:val="00833A07"/>
    <w:rsid w:val="00835D7D"/>
    <w:rsid w:val="00840531"/>
    <w:rsid w:val="00840BE4"/>
    <w:rsid w:val="00840D7E"/>
    <w:rsid w:val="00840E81"/>
    <w:rsid w:val="00841979"/>
    <w:rsid w:val="00841CC8"/>
    <w:rsid w:val="00843260"/>
    <w:rsid w:val="00843FB0"/>
    <w:rsid w:val="00845D51"/>
    <w:rsid w:val="00847F64"/>
    <w:rsid w:val="008503F2"/>
    <w:rsid w:val="008505FF"/>
    <w:rsid w:val="008527FE"/>
    <w:rsid w:val="00852FAB"/>
    <w:rsid w:val="008560A2"/>
    <w:rsid w:val="0086041E"/>
    <w:rsid w:val="008613E2"/>
    <w:rsid w:val="008615F7"/>
    <w:rsid w:val="0086188D"/>
    <w:rsid w:val="008626BF"/>
    <w:rsid w:val="0086278E"/>
    <w:rsid w:val="008641A8"/>
    <w:rsid w:val="00864922"/>
    <w:rsid w:val="00864E13"/>
    <w:rsid w:val="00865D48"/>
    <w:rsid w:val="00867B8D"/>
    <w:rsid w:val="00871834"/>
    <w:rsid w:val="00874FDA"/>
    <w:rsid w:val="008759F5"/>
    <w:rsid w:val="008830AF"/>
    <w:rsid w:val="00884C90"/>
    <w:rsid w:val="00885A2D"/>
    <w:rsid w:val="008861C8"/>
    <w:rsid w:val="008875AC"/>
    <w:rsid w:val="00891F3F"/>
    <w:rsid w:val="00892F57"/>
    <w:rsid w:val="00895AF3"/>
    <w:rsid w:val="0089609D"/>
    <w:rsid w:val="0089659C"/>
    <w:rsid w:val="0089698E"/>
    <w:rsid w:val="008A08EE"/>
    <w:rsid w:val="008A09B9"/>
    <w:rsid w:val="008A2B60"/>
    <w:rsid w:val="008A2E36"/>
    <w:rsid w:val="008A396F"/>
    <w:rsid w:val="008A39FF"/>
    <w:rsid w:val="008A450D"/>
    <w:rsid w:val="008A49D3"/>
    <w:rsid w:val="008A6E36"/>
    <w:rsid w:val="008A7777"/>
    <w:rsid w:val="008B0EF7"/>
    <w:rsid w:val="008B2155"/>
    <w:rsid w:val="008B2BE2"/>
    <w:rsid w:val="008B3FBD"/>
    <w:rsid w:val="008B4208"/>
    <w:rsid w:val="008B67C0"/>
    <w:rsid w:val="008B6836"/>
    <w:rsid w:val="008B7521"/>
    <w:rsid w:val="008C0110"/>
    <w:rsid w:val="008C15C0"/>
    <w:rsid w:val="008C1808"/>
    <w:rsid w:val="008C338E"/>
    <w:rsid w:val="008C5996"/>
    <w:rsid w:val="008D1E82"/>
    <w:rsid w:val="008D3A7D"/>
    <w:rsid w:val="008D40EC"/>
    <w:rsid w:val="008D4F5A"/>
    <w:rsid w:val="008D6267"/>
    <w:rsid w:val="008E078B"/>
    <w:rsid w:val="008E222C"/>
    <w:rsid w:val="008E29D7"/>
    <w:rsid w:val="008E3D8E"/>
    <w:rsid w:val="008E4B2E"/>
    <w:rsid w:val="008E4D8F"/>
    <w:rsid w:val="008E58FD"/>
    <w:rsid w:val="008E6225"/>
    <w:rsid w:val="008E6A2C"/>
    <w:rsid w:val="008E7E0B"/>
    <w:rsid w:val="008F2140"/>
    <w:rsid w:val="008F23E7"/>
    <w:rsid w:val="008F36CB"/>
    <w:rsid w:val="008F390E"/>
    <w:rsid w:val="008F61F0"/>
    <w:rsid w:val="008F77F3"/>
    <w:rsid w:val="008F7F12"/>
    <w:rsid w:val="009006BF"/>
    <w:rsid w:val="00903630"/>
    <w:rsid w:val="009059B4"/>
    <w:rsid w:val="00907563"/>
    <w:rsid w:val="009109F0"/>
    <w:rsid w:val="00910F5B"/>
    <w:rsid w:val="00911597"/>
    <w:rsid w:val="00911692"/>
    <w:rsid w:val="00911AD1"/>
    <w:rsid w:val="00912445"/>
    <w:rsid w:val="00912ED9"/>
    <w:rsid w:val="0091424A"/>
    <w:rsid w:val="00914A9F"/>
    <w:rsid w:val="00916F28"/>
    <w:rsid w:val="0091747F"/>
    <w:rsid w:val="009174FB"/>
    <w:rsid w:val="00917721"/>
    <w:rsid w:val="00917A8E"/>
    <w:rsid w:val="00925EBF"/>
    <w:rsid w:val="009270B5"/>
    <w:rsid w:val="009312DE"/>
    <w:rsid w:val="0093165F"/>
    <w:rsid w:val="0093269D"/>
    <w:rsid w:val="0093294D"/>
    <w:rsid w:val="0093346E"/>
    <w:rsid w:val="00934213"/>
    <w:rsid w:val="00940825"/>
    <w:rsid w:val="00945581"/>
    <w:rsid w:val="00946FE1"/>
    <w:rsid w:val="00952BA8"/>
    <w:rsid w:val="0095330A"/>
    <w:rsid w:val="009546DC"/>
    <w:rsid w:val="00955377"/>
    <w:rsid w:val="00955E0C"/>
    <w:rsid w:val="00956D5E"/>
    <w:rsid w:val="00957493"/>
    <w:rsid w:val="00957984"/>
    <w:rsid w:val="009608D4"/>
    <w:rsid w:val="009609B2"/>
    <w:rsid w:val="00961429"/>
    <w:rsid w:val="00962B62"/>
    <w:rsid w:val="00962D9D"/>
    <w:rsid w:val="00964912"/>
    <w:rsid w:val="0096505F"/>
    <w:rsid w:val="00970779"/>
    <w:rsid w:val="009749D0"/>
    <w:rsid w:val="00975B5B"/>
    <w:rsid w:val="00975E0F"/>
    <w:rsid w:val="009774BA"/>
    <w:rsid w:val="00977971"/>
    <w:rsid w:val="009811B5"/>
    <w:rsid w:val="009828BA"/>
    <w:rsid w:val="00982F44"/>
    <w:rsid w:val="009837FD"/>
    <w:rsid w:val="00983868"/>
    <w:rsid w:val="009838B4"/>
    <w:rsid w:val="009849C8"/>
    <w:rsid w:val="00984F2C"/>
    <w:rsid w:val="00985132"/>
    <w:rsid w:val="00986A16"/>
    <w:rsid w:val="00990FB6"/>
    <w:rsid w:val="009910BF"/>
    <w:rsid w:val="00992C49"/>
    <w:rsid w:val="00992F06"/>
    <w:rsid w:val="00994F2E"/>
    <w:rsid w:val="0099502A"/>
    <w:rsid w:val="00995A4A"/>
    <w:rsid w:val="00996BB2"/>
    <w:rsid w:val="00997E77"/>
    <w:rsid w:val="00997FFA"/>
    <w:rsid w:val="009A007A"/>
    <w:rsid w:val="009A1DE7"/>
    <w:rsid w:val="009A3F07"/>
    <w:rsid w:val="009A4196"/>
    <w:rsid w:val="009A4829"/>
    <w:rsid w:val="009A6609"/>
    <w:rsid w:val="009A7655"/>
    <w:rsid w:val="009B1A6A"/>
    <w:rsid w:val="009B21F9"/>
    <w:rsid w:val="009B2921"/>
    <w:rsid w:val="009B303B"/>
    <w:rsid w:val="009B36EC"/>
    <w:rsid w:val="009B37FC"/>
    <w:rsid w:val="009B3A89"/>
    <w:rsid w:val="009B55DD"/>
    <w:rsid w:val="009B6CB6"/>
    <w:rsid w:val="009C43C0"/>
    <w:rsid w:val="009C491C"/>
    <w:rsid w:val="009D4086"/>
    <w:rsid w:val="009D4A8E"/>
    <w:rsid w:val="009D5A3E"/>
    <w:rsid w:val="009E0DA5"/>
    <w:rsid w:val="009E11C6"/>
    <w:rsid w:val="009E2CAD"/>
    <w:rsid w:val="009E30A4"/>
    <w:rsid w:val="009E4CC5"/>
    <w:rsid w:val="009E5392"/>
    <w:rsid w:val="009E5D53"/>
    <w:rsid w:val="009E5D79"/>
    <w:rsid w:val="009E5E19"/>
    <w:rsid w:val="009E7ACF"/>
    <w:rsid w:val="009E7B4E"/>
    <w:rsid w:val="009F2B9C"/>
    <w:rsid w:val="009F5DBC"/>
    <w:rsid w:val="009F6E04"/>
    <w:rsid w:val="00A00058"/>
    <w:rsid w:val="00A05BD3"/>
    <w:rsid w:val="00A06E37"/>
    <w:rsid w:val="00A06F39"/>
    <w:rsid w:val="00A10CBB"/>
    <w:rsid w:val="00A1160E"/>
    <w:rsid w:val="00A11E86"/>
    <w:rsid w:val="00A14806"/>
    <w:rsid w:val="00A1523B"/>
    <w:rsid w:val="00A160F0"/>
    <w:rsid w:val="00A170A0"/>
    <w:rsid w:val="00A174B6"/>
    <w:rsid w:val="00A17F4A"/>
    <w:rsid w:val="00A2144B"/>
    <w:rsid w:val="00A2147A"/>
    <w:rsid w:val="00A21BC6"/>
    <w:rsid w:val="00A2222E"/>
    <w:rsid w:val="00A22DC4"/>
    <w:rsid w:val="00A23582"/>
    <w:rsid w:val="00A23715"/>
    <w:rsid w:val="00A26235"/>
    <w:rsid w:val="00A304B8"/>
    <w:rsid w:val="00A314F7"/>
    <w:rsid w:val="00A32C86"/>
    <w:rsid w:val="00A34386"/>
    <w:rsid w:val="00A35405"/>
    <w:rsid w:val="00A36410"/>
    <w:rsid w:val="00A3730A"/>
    <w:rsid w:val="00A37D87"/>
    <w:rsid w:val="00A4124B"/>
    <w:rsid w:val="00A414E7"/>
    <w:rsid w:val="00A42E7F"/>
    <w:rsid w:val="00A455AD"/>
    <w:rsid w:val="00A46204"/>
    <w:rsid w:val="00A475BA"/>
    <w:rsid w:val="00A4774B"/>
    <w:rsid w:val="00A47DBD"/>
    <w:rsid w:val="00A503F7"/>
    <w:rsid w:val="00A53581"/>
    <w:rsid w:val="00A53B3D"/>
    <w:rsid w:val="00A55959"/>
    <w:rsid w:val="00A577EF"/>
    <w:rsid w:val="00A6131E"/>
    <w:rsid w:val="00A6166E"/>
    <w:rsid w:val="00A626E2"/>
    <w:rsid w:val="00A63807"/>
    <w:rsid w:val="00A64F26"/>
    <w:rsid w:val="00A6560A"/>
    <w:rsid w:val="00A65674"/>
    <w:rsid w:val="00A65988"/>
    <w:rsid w:val="00A709CE"/>
    <w:rsid w:val="00A71474"/>
    <w:rsid w:val="00A71BA7"/>
    <w:rsid w:val="00A71ED8"/>
    <w:rsid w:val="00A71FF2"/>
    <w:rsid w:val="00A748D3"/>
    <w:rsid w:val="00A75396"/>
    <w:rsid w:val="00A75E8F"/>
    <w:rsid w:val="00A8126B"/>
    <w:rsid w:val="00A81E46"/>
    <w:rsid w:val="00A836E5"/>
    <w:rsid w:val="00A85655"/>
    <w:rsid w:val="00A907AF"/>
    <w:rsid w:val="00A9170E"/>
    <w:rsid w:val="00A939DB"/>
    <w:rsid w:val="00A93E89"/>
    <w:rsid w:val="00A955F6"/>
    <w:rsid w:val="00A95842"/>
    <w:rsid w:val="00A96A53"/>
    <w:rsid w:val="00A96A7C"/>
    <w:rsid w:val="00A976BF"/>
    <w:rsid w:val="00AA0423"/>
    <w:rsid w:val="00AA0EF3"/>
    <w:rsid w:val="00AA19AB"/>
    <w:rsid w:val="00AA1EA3"/>
    <w:rsid w:val="00AA269A"/>
    <w:rsid w:val="00AA44F7"/>
    <w:rsid w:val="00AA4B1D"/>
    <w:rsid w:val="00AA4F3A"/>
    <w:rsid w:val="00AA5C1A"/>
    <w:rsid w:val="00AB002E"/>
    <w:rsid w:val="00AB02DC"/>
    <w:rsid w:val="00AB0898"/>
    <w:rsid w:val="00AB0D67"/>
    <w:rsid w:val="00AB1B88"/>
    <w:rsid w:val="00AB2D2F"/>
    <w:rsid w:val="00AB510E"/>
    <w:rsid w:val="00AB5CE4"/>
    <w:rsid w:val="00AB613A"/>
    <w:rsid w:val="00AB61A4"/>
    <w:rsid w:val="00AB77A5"/>
    <w:rsid w:val="00AC0F94"/>
    <w:rsid w:val="00AC146C"/>
    <w:rsid w:val="00AC37AF"/>
    <w:rsid w:val="00AC3EB1"/>
    <w:rsid w:val="00AC6A14"/>
    <w:rsid w:val="00AC7492"/>
    <w:rsid w:val="00AC7D60"/>
    <w:rsid w:val="00AD0D7C"/>
    <w:rsid w:val="00AD170E"/>
    <w:rsid w:val="00AD3605"/>
    <w:rsid w:val="00AD4032"/>
    <w:rsid w:val="00AD5309"/>
    <w:rsid w:val="00AD6829"/>
    <w:rsid w:val="00AE125D"/>
    <w:rsid w:val="00AE1EDA"/>
    <w:rsid w:val="00AE291E"/>
    <w:rsid w:val="00AE5679"/>
    <w:rsid w:val="00AE5CE7"/>
    <w:rsid w:val="00AE613C"/>
    <w:rsid w:val="00AE769E"/>
    <w:rsid w:val="00AE79A0"/>
    <w:rsid w:val="00AF06E6"/>
    <w:rsid w:val="00AF0C10"/>
    <w:rsid w:val="00AF1C32"/>
    <w:rsid w:val="00AF3558"/>
    <w:rsid w:val="00AF3DDB"/>
    <w:rsid w:val="00AF6222"/>
    <w:rsid w:val="00AF7E69"/>
    <w:rsid w:val="00B0166A"/>
    <w:rsid w:val="00B0246A"/>
    <w:rsid w:val="00B061A5"/>
    <w:rsid w:val="00B07A12"/>
    <w:rsid w:val="00B100E6"/>
    <w:rsid w:val="00B10B70"/>
    <w:rsid w:val="00B121F4"/>
    <w:rsid w:val="00B14A1D"/>
    <w:rsid w:val="00B1789F"/>
    <w:rsid w:val="00B201B4"/>
    <w:rsid w:val="00B20752"/>
    <w:rsid w:val="00B21664"/>
    <w:rsid w:val="00B22509"/>
    <w:rsid w:val="00B22C2A"/>
    <w:rsid w:val="00B230FD"/>
    <w:rsid w:val="00B23191"/>
    <w:rsid w:val="00B237ED"/>
    <w:rsid w:val="00B2459F"/>
    <w:rsid w:val="00B24819"/>
    <w:rsid w:val="00B24B56"/>
    <w:rsid w:val="00B24BB2"/>
    <w:rsid w:val="00B266A8"/>
    <w:rsid w:val="00B325AA"/>
    <w:rsid w:val="00B34408"/>
    <w:rsid w:val="00B35195"/>
    <w:rsid w:val="00B3620F"/>
    <w:rsid w:val="00B372F6"/>
    <w:rsid w:val="00B379F3"/>
    <w:rsid w:val="00B37C18"/>
    <w:rsid w:val="00B40F23"/>
    <w:rsid w:val="00B41997"/>
    <w:rsid w:val="00B423FE"/>
    <w:rsid w:val="00B42677"/>
    <w:rsid w:val="00B437E7"/>
    <w:rsid w:val="00B437EA"/>
    <w:rsid w:val="00B44D4F"/>
    <w:rsid w:val="00B45197"/>
    <w:rsid w:val="00B4586B"/>
    <w:rsid w:val="00B50992"/>
    <w:rsid w:val="00B50A89"/>
    <w:rsid w:val="00B51C2E"/>
    <w:rsid w:val="00B51E98"/>
    <w:rsid w:val="00B52450"/>
    <w:rsid w:val="00B52FB9"/>
    <w:rsid w:val="00B53F63"/>
    <w:rsid w:val="00B54815"/>
    <w:rsid w:val="00B60E9D"/>
    <w:rsid w:val="00B61942"/>
    <w:rsid w:val="00B631DC"/>
    <w:rsid w:val="00B63855"/>
    <w:rsid w:val="00B63E96"/>
    <w:rsid w:val="00B6451B"/>
    <w:rsid w:val="00B645C3"/>
    <w:rsid w:val="00B64B8B"/>
    <w:rsid w:val="00B64EA4"/>
    <w:rsid w:val="00B6509A"/>
    <w:rsid w:val="00B67A9E"/>
    <w:rsid w:val="00B707B1"/>
    <w:rsid w:val="00B70AFB"/>
    <w:rsid w:val="00B716BC"/>
    <w:rsid w:val="00B71CAE"/>
    <w:rsid w:val="00B71FE7"/>
    <w:rsid w:val="00B727CA"/>
    <w:rsid w:val="00B72C17"/>
    <w:rsid w:val="00B72C35"/>
    <w:rsid w:val="00B73E66"/>
    <w:rsid w:val="00B74588"/>
    <w:rsid w:val="00B746F4"/>
    <w:rsid w:val="00B74C25"/>
    <w:rsid w:val="00B75205"/>
    <w:rsid w:val="00B75B3C"/>
    <w:rsid w:val="00B76B9B"/>
    <w:rsid w:val="00B77001"/>
    <w:rsid w:val="00B774E9"/>
    <w:rsid w:val="00B80221"/>
    <w:rsid w:val="00B81820"/>
    <w:rsid w:val="00B81C04"/>
    <w:rsid w:val="00B83088"/>
    <w:rsid w:val="00B83152"/>
    <w:rsid w:val="00B84019"/>
    <w:rsid w:val="00B84174"/>
    <w:rsid w:val="00B86A2D"/>
    <w:rsid w:val="00B86C4C"/>
    <w:rsid w:val="00B87F19"/>
    <w:rsid w:val="00B911C6"/>
    <w:rsid w:val="00B95C08"/>
    <w:rsid w:val="00B96465"/>
    <w:rsid w:val="00B96E7C"/>
    <w:rsid w:val="00B977E4"/>
    <w:rsid w:val="00BA00AB"/>
    <w:rsid w:val="00BA03FE"/>
    <w:rsid w:val="00BA1688"/>
    <w:rsid w:val="00BA2840"/>
    <w:rsid w:val="00BA33B8"/>
    <w:rsid w:val="00BA3CDD"/>
    <w:rsid w:val="00BA44E3"/>
    <w:rsid w:val="00BA737B"/>
    <w:rsid w:val="00BA7650"/>
    <w:rsid w:val="00BA77A4"/>
    <w:rsid w:val="00BAC373"/>
    <w:rsid w:val="00BB01EE"/>
    <w:rsid w:val="00BB2249"/>
    <w:rsid w:val="00BB46C3"/>
    <w:rsid w:val="00BB474C"/>
    <w:rsid w:val="00BB4996"/>
    <w:rsid w:val="00BB759D"/>
    <w:rsid w:val="00BB7810"/>
    <w:rsid w:val="00BC1E06"/>
    <w:rsid w:val="00BC2218"/>
    <w:rsid w:val="00BC241A"/>
    <w:rsid w:val="00BC3333"/>
    <w:rsid w:val="00BC3742"/>
    <w:rsid w:val="00BC3C10"/>
    <w:rsid w:val="00BC488A"/>
    <w:rsid w:val="00BC6327"/>
    <w:rsid w:val="00BC6DE5"/>
    <w:rsid w:val="00BC74A8"/>
    <w:rsid w:val="00BC774E"/>
    <w:rsid w:val="00BD03AB"/>
    <w:rsid w:val="00BD18DE"/>
    <w:rsid w:val="00BD309C"/>
    <w:rsid w:val="00BD4605"/>
    <w:rsid w:val="00BD5810"/>
    <w:rsid w:val="00BD5AA0"/>
    <w:rsid w:val="00BD691D"/>
    <w:rsid w:val="00BD7114"/>
    <w:rsid w:val="00BD79F3"/>
    <w:rsid w:val="00BE0C1E"/>
    <w:rsid w:val="00BE1BD4"/>
    <w:rsid w:val="00BE4666"/>
    <w:rsid w:val="00BE4B7C"/>
    <w:rsid w:val="00BF015B"/>
    <w:rsid w:val="00BF2605"/>
    <w:rsid w:val="00BF2614"/>
    <w:rsid w:val="00BF2FBF"/>
    <w:rsid w:val="00BF544F"/>
    <w:rsid w:val="00BF5B0B"/>
    <w:rsid w:val="00BF6DC9"/>
    <w:rsid w:val="00BF7138"/>
    <w:rsid w:val="00C005CD"/>
    <w:rsid w:val="00C0159D"/>
    <w:rsid w:val="00C03418"/>
    <w:rsid w:val="00C042AE"/>
    <w:rsid w:val="00C04FED"/>
    <w:rsid w:val="00C06227"/>
    <w:rsid w:val="00C06C2E"/>
    <w:rsid w:val="00C077B1"/>
    <w:rsid w:val="00C07DB5"/>
    <w:rsid w:val="00C1128D"/>
    <w:rsid w:val="00C11447"/>
    <w:rsid w:val="00C11E88"/>
    <w:rsid w:val="00C12A27"/>
    <w:rsid w:val="00C13DD7"/>
    <w:rsid w:val="00C143AE"/>
    <w:rsid w:val="00C14ABA"/>
    <w:rsid w:val="00C14B62"/>
    <w:rsid w:val="00C14CAC"/>
    <w:rsid w:val="00C161CD"/>
    <w:rsid w:val="00C179D5"/>
    <w:rsid w:val="00C17EDB"/>
    <w:rsid w:val="00C201FF"/>
    <w:rsid w:val="00C207DC"/>
    <w:rsid w:val="00C23063"/>
    <w:rsid w:val="00C24B08"/>
    <w:rsid w:val="00C25D17"/>
    <w:rsid w:val="00C26A25"/>
    <w:rsid w:val="00C2759C"/>
    <w:rsid w:val="00C275FF"/>
    <w:rsid w:val="00C279B5"/>
    <w:rsid w:val="00C30F9A"/>
    <w:rsid w:val="00C32F23"/>
    <w:rsid w:val="00C338DB"/>
    <w:rsid w:val="00C35A06"/>
    <w:rsid w:val="00C35ACA"/>
    <w:rsid w:val="00C35E68"/>
    <w:rsid w:val="00C368F8"/>
    <w:rsid w:val="00C36C6E"/>
    <w:rsid w:val="00C426AB"/>
    <w:rsid w:val="00C42D67"/>
    <w:rsid w:val="00C43577"/>
    <w:rsid w:val="00C4362C"/>
    <w:rsid w:val="00C442E3"/>
    <w:rsid w:val="00C452A0"/>
    <w:rsid w:val="00C455A7"/>
    <w:rsid w:val="00C45AD4"/>
    <w:rsid w:val="00C45B96"/>
    <w:rsid w:val="00C4765C"/>
    <w:rsid w:val="00C50D6B"/>
    <w:rsid w:val="00C51485"/>
    <w:rsid w:val="00C520C8"/>
    <w:rsid w:val="00C522C5"/>
    <w:rsid w:val="00C5377F"/>
    <w:rsid w:val="00C53BD9"/>
    <w:rsid w:val="00C62498"/>
    <w:rsid w:val="00C63012"/>
    <w:rsid w:val="00C63D55"/>
    <w:rsid w:val="00C64A74"/>
    <w:rsid w:val="00C657EC"/>
    <w:rsid w:val="00C70ABB"/>
    <w:rsid w:val="00C713AE"/>
    <w:rsid w:val="00C71F8E"/>
    <w:rsid w:val="00C72109"/>
    <w:rsid w:val="00C73113"/>
    <w:rsid w:val="00C73306"/>
    <w:rsid w:val="00C73C6A"/>
    <w:rsid w:val="00C75948"/>
    <w:rsid w:val="00C764D9"/>
    <w:rsid w:val="00C800CA"/>
    <w:rsid w:val="00C81A02"/>
    <w:rsid w:val="00C81FDD"/>
    <w:rsid w:val="00C82945"/>
    <w:rsid w:val="00C8303E"/>
    <w:rsid w:val="00C91F01"/>
    <w:rsid w:val="00C92AD3"/>
    <w:rsid w:val="00C935D7"/>
    <w:rsid w:val="00C95665"/>
    <w:rsid w:val="00C9674F"/>
    <w:rsid w:val="00C96A96"/>
    <w:rsid w:val="00C96B7E"/>
    <w:rsid w:val="00C96CD6"/>
    <w:rsid w:val="00C96E88"/>
    <w:rsid w:val="00C97D11"/>
    <w:rsid w:val="00CA19BA"/>
    <w:rsid w:val="00CA2AEB"/>
    <w:rsid w:val="00CA320C"/>
    <w:rsid w:val="00CA347A"/>
    <w:rsid w:val="00CA360E"/>
    <w:rsid w:val="00CA4EF4"/>
    <w:rsid w:val="00CA6055"/>
    <w:rsid w:val="00CA6938"/>
    <w:rsid w:val="00CA77C2"/>
    <w:rsid w:val="00CA7BA9"/>
    <w:rsid w:val="00CB0FA0"/>
    <w:rsid w:val="00CB1189"/>
    <w:rsid w:val="00CB1388"/>
    <w:rsid w:val="00CB1E37"/>
    <w:rsid w:val="00CB3266"/>
    <w:rsid w:val="00CB34CF"/>
    <w:rsid w:val="00CB3E12"/>
    <w:rsid w:val="00CB51D9"/>
    <w:rsid w:val="00CB5689"/>
    <w:rsid w:val="00CB61E6"/>
    <w:rsid w:val="00CB6931"/>
    <w:rsid w:val="00CB70FE"/>
    <w:rsid w:val="00CC26F1"/>
    <w:rsid w:val="00CD0989"/>
    <w:rsid w:val="00CD1CB0"/>
    <w:rsid w:val="00CD2115"/>
    <w:rsid w:val="00CD54E2"/>
    <w:rsid w:val="00CD787A"/>
    <w:rsid w:val="00CE1052"/>
    <w:rsid w:val="00CE1CBD"/>
    <w:rsid w:val="00CE2B7B"/>
    <w:rsid w:val="00CE54D5"/>
    <w:rsid w:val="00CE5756"/>
    <w:rsid w:val="00CE70FE"/>
    <w:rsid w:val="00CF0F6A"/>
    <w:rsid w:val="00CF136C"/>
    <w:rsid w:val="00CF1A0E"/>
    <w:rsid w:val="00CF2D97"/>
    <w:rsid w:val="00CF30ED"/>
    <w:rsid w:val="00CF36E3"/>
    <w:rsid w:val="00CF60BA"/>
    <w:rsid w:val="00CF7A9B"/>
    <w:rsid w:val="00CF7B26"/>
    <w:rsid w:val="00D00157"/>
    <w:rsid w:val="00D0065B"/>
    <w:rsid w:val="00D05DF8"/>
    <w:rsid w:val="00D060FA"/>
    <w:rsid w:val="00D062EA"/>
    <w:rsid w:val="00D06AEF"/>
    <w:rsid w:val="00D06DBC"/>
    <w:rsid w:val="00D07848"/>
    <w:rsid w:val="00D10686"/>
    <w:rsid w:val="00D1208E"/>
    <w:rsid w:val="00D12623"/>
    <w:rsid w:val="00D14080"/>
    <w:rsid w:val="00D14226"/>
    <w:rsid w:val="00D1558F"/>
    <w:rsid w:val="00D155D2"/>
    <w:rsid w:val="00D1675B"/>
    <w:rsid w:val="00D17ECD"/>
    <w:rsid w:val="00D20167"/>
    <w:rsid w:val="00D22EA8"/>
    <w:rsid w:val="00D231F2"/>
    <w:rsid w:val="00D23846"/>
    <w:rsid w:val="00D24FCF"/>
    <w:rsid w:val="00D2686B"/>
    <w:rsid w:val="00D26BCC"/>
    <w:rsid w:val="00D2772D"/>
    <w:rsid w:val="00D2786B"/>
    <w:rsid w:val="00D27992"/>
    <w:rsid w:val="00D27D7C"/>
    <w:rsid w:val="00D31DA3"/>
    <w:rsid w:val="00D32E43"/>
    <w:rsid w:val="00D357C8"/>
    <w:rsid w:val="00D35D55"/>
    <w:rsid w:val="00D370D4"/>
    <w:rsid w:val="00D37BFD"/>
    <w:rsid w:val="00D453D9"/>
    <w:rsid w:val="00D46CD8"/>
    <w:rsid w:val="00D472E2"/>
    <w:rsid w:val="00D5111F"/>
    <w:rsid w:val="00D511E9"/>
    <w:rsid w:val="00D51A7F"/>
    <w:rsid w:val="00D53021"/>
    <w:rsid w:val="00D539EC"/>
    <w:rsid w:val="00D5567D"/>
    <w:rsid w:val="00D56FE3"/>
    <w:rsid w:val="00D6720F"/>
    <w:rsid w:val="00D707D6"/>
    <w:rsid w:val="00D70917"/>
    <w:rsid w:val="00D71A80"/>
    <w:rsid w:val="00D72043"/>
    <w:rsid w:val="00D72AA9"/>
    <w:rsid w:val="00D74BE7"/>
    <w:rsid w:val="00D75C6C"/>
    <w:rsid w:val="00D7605E"/>
    <w:rsid w:val="00D8085C"/>
    <w:rsid w:val="00D80E90"/>
    <w:rsid w:val="00D82324"/>
    <w:rsid w:val="00D83DF4"/>
    <w:rsid w:val="00D84406"/>
    <w:rsid w:val="00D8442B"/>
    <w:rsid w:val="00D847C8"/>
    <w:rsid w:val="00D85D01"/>
    <w:rsid w:val="00D85D02"/>
    <w:rsid w:val="00D87478"/>
    <w:rsid w:val="00D920A1"/>
    <w:rsid w:val="00D95972"/>
    <w:rsid w:val="00DA0396"/>
    <w:rsid w:val="00DA13E2"/>
    <w:rsid w:val="00DA17F6"/>
    <w:rsid w:val="00DA2E33"/>
    <w:rsid w:val="00DA4F7B"/>
    <w:rsid w:val="00DA6AA3"/>
    <w:rsid w:val="00DA6C47"/>
    <w:rsid w:val="00DA6C91"/>
    <w:rsid w:val="00DA78F0"/>
    <w:rsid w:val="00DA7EFE"/>
    <w:rsid w:val="00DB0DC6"/>
    <w:rsid w:val="00DB1D4E"/>
    <w:rsid w:val="00DB385C"/>
    <w:rsid w:val="00DB4363"/>
    <w:rsid w:val="00DC03E2"/>
    <w:rsid w:val="00DC10E1"/>
    <w:rsid w:val="00DC23C7"/>
    <w:rsid w:val="00DC249F"/>
    <w:rsid w:val="00DC4F4F"/>
    <w:rsid w:val="00DC6FFC"/>
    <w:rsid w:val="00DC7836"/>
    <w:rsid w:val="00DC7B9B"/>
    <w:rsid w:val="00DD1C05"/>
    <w:rsid w:val="00DD2E56"/>
    <w:rsid w:val="00DD431E"/>
    <w:rsid w:val="00DD5492"/>
    <w:rsid w:val="00DD5526"/>
    <w:rsid w:val="00DD57B5"/>
    <w:rsid w:val="00DD60BF"/>
    <w:rsid w:val="00DD624F"/>
    <w:rsid w:val="00DE0F3A"/>
    <w:rsid w:val="00DE2308"/>
    <w:rsid w:val="00DE3C31"/>
    <w:rsid w:val="00DE41ED"/>
    <w:rsid w:val="00DE4DE4"/>
    <w:rsid w:val="00DE5E79"/>
    <w:rsid w:val="00DE7FEC"/>
    <w:rsid w:val="00DF0DFF"/>
    <w:rsid w:val="00DF203D"/>
    <w:rsid w:val="00DF27EE"/>
    <w:rsid w:val="00DF30D6"/>
    <w:rsid w:val="00DF366C"/>
    <w:rsid w:val="00DF3BCC"/>
    <w:rsid w:val="00DF3C70"/>
    <w:rsid w:val="00DF4091"/>
    <w:rsid w:val="00DF4189"/>
    <w:rsid w:val="00DF43B7"/>
    <w:rsid w:val="00DF4580"/>
    <w:rsid w:val="00DF4B9C"/>
    <w:rsid w:val="00DF6C5D"/>
    <w:rsid w:val="00E00087"/>
    <w:rsid w:val="00E02323"/>
    <w:rsid w:val="00E023DB"/>
    <w:rsid w:val="00E0248D"/>
    <w:rsid w:val="00E051D9"/>
    <w:rsid w:val="00E08081"/>
    <w:rsid w:val="00E107EE"/>
    <w:rsid w:val="00E13F74"/>
    <w:rsid w:val="00E15CAE"/>
    <w:rsid w:val="00E165AD"/>
    <w:rsid w:val="00E2177F"/>
    <w:rsid w:val="00E23D50"/>
    <w:rsid w:val="00E24720"/>
    <w:rsid w:val="00E24E71"/>
    <w:rsid w:val="00E25106"/>
    <w:rsid w:val="00E27B4B"/>
    <w:rsid w:val="00E330FE"/>
    <w:rsid w:val="00E3513D"/>
    <w:rsid w:val="00E41EFB"/>
    <w:rsid w:val="00E449F2"/>
    <w:rsid w:val="00E465F9"/>
    <w:rsid w:val="00E4728B"/>
    <w:rsid w:val="00E47821"/>
    <w:rsid w:val="00E524A6"/>
    <w:rsid w:val="00E52B67"/>
    <w:rsid w:val="00E55FC9"/>
    <w:rsid w:val="00E56D14"/>
    <w:rsid w:val="00E573C2"/>
    <w:rsid w:val="00E60322"/>
    <w:rsid w:val="00E62E87"/>
    <w:rsid w:val="00E64AE6"/>
    <w:rsid w:val="00E65064"/>
    <w:rsid w:val="00E65156"/>
    <w:rsid w:val="00E6515A"/>
    <w:rsid w:val="00E65FB2"/>
    <w:rsid w:val="00E66F91"/>
    <w:rsid w:val="00E66FFB"/>
    <w:rsid w:val="00E6788F"/>
    <w:rsid w:val="00E705D5"/>
    <w:rsid w:val="00E70C25"/>
    <w:rsid w:val="00E73AA0"/>
    <w:rsid w:val="00E75019"/>
    <w:rsid w:val="00E752F7"/>
    <w:rsid w:val="00E75B44"/>
    <w:rsid w:val="00E77092"/>
    <w:rsid w:val="00E77439"/>
    <w:rsid w:val="00E80AF1"/>
    <w:rsid w:val="00E819B5"/>
    <w:rsid w:val="00E81BB3"/>
    <w:rsid w:val="00E82ADE"/>
    <w:rsid w:val="00E82EE2"/>
    <w:rsid w:val="00E85CF2"/>
    <w:rsid w:val="00E86411"/>
    <w:rsid w:val="00E86A50"/>
    <w:rsid w:val="00E914C0"/>
    <w:rsid w:val="00E924A9"/>
    <w:rsid w:val="00E9262A"/>
    <w:rsid w:val="00E932F7"/>
    <w:rsid w:val="00E9419F"/>
    <w:rsid w:val="00E94D90"/>
    <w:rsid w:val="00E95BED"/>
    <w:rsid w:val="00E968F7"/>
    <w:rsid w:val="00E96BEA"/>
    <w:rsid w:val="00EA07B8"/>
    <w:rsid w:val="00EA11B1"/>
    <w:rsid w:val="00EA20C3"/>
    <w:rsid w:val="00EA2267"/>
    <w:rsid w:val="00EA28F6"/>
    <w:rsid w:val="00EA5276"/>
    <w:rsid w:val="00EA5402"/>
    <w:rsid w:val="00EA57B4"/>
    <w:rsid w:val="00EA64C1"/>
    <w:rsid w:val="00EA7DD5"/>
    <w:rsid w:val="00EB34A7"/>
    <w:rsid w:val="00EB4026"/>
    <w:rsid w:val="00EB5373"/>
    <w:rsid w:val="00EB7346"/>
    <w:rsid w:val="00EB7A6D"/>
    <w:rsid w:val="00EC2FA0"/>
    <w:rsid w:val="00EC387D"/>
    <w:rsid w:val="00EC3886"/>
    <w:rsid w:val="00EC415F"/>
    <w:rsid w:val="00EC5577"/>
    <w:rsid w:val="00EC5C31"/>
    <w:rsid w:val="00EC69F2"/>
    <w:rsid w:val="00EC7E3A"/>
    <w:rsid w:val="00ED02D5"/>
    <w:rsid w:val="00ED0C39"/>
    <w:rsid w:val="00ED2C08"/>
    <w:rsid w:val="00ED4450"/>
    <w:rsid w:val="00ED4DD5"/>
    <w:rsid w:val="00ED5331"/>
    <w:rsid w:val="00ED5BFB"/>
    <w:rsid w:val="00ED7CCA"/>
    <w:rsid w:val="00EE0030"/>
    <w:rsid w:val="00EE016F"/>
    <w:rsid w:val="00EE0753"/>
    <w:rsid w:val="00EE0B02"/>
    <w:rsid w:val="00EE20FB"/>
    <w:rsid w:val="00EE2D24"/>
    <w:rsid w:val="00EE3627"/>
    <w:rsid w:val="00EE36C4"/>
    <w:rsid w:val="00EE4AE8"/>
    <w:rsid w:val="00EE5566"/>
    <w:rsid w:val="00EE7E0F"/>
    <w:rsid w:val="00EF1892"/>
    <w:rsid w:val="00EF39BA"/>
    <w:rsid w:val="00EF4BB2"/>
    <w:rsid w:val="00EF4D5C"/>
    <w:rsid w:val="00EF5349"/>
    <w:rsid w:val="00EF543F"/>
    <w:rsid w:val="00EF563D"/>
    <w:rsid w:val="00EF5A17"/>
    <w:rsid w:val="00EF645D"/>
    <w:rsid w:val="00EF6AF4"/>
    <w:rsid w:val="00EF7BBD"/>
    <w:rsid w:val="00F000B2"/>
    <w:rsid w:val="00F00816"/>
    <w:rsid w:val="00F0272D"/>
    <w:rsid w:val="00F050C2"/>
    <w:rsid w:val="00F055B5"/>
    <w:rsid w:val="00F06114"/>
    <w:rsid w:val="00F12CD3"/>
    <w:rsid w:val="00F13FFC"/>
    <w:rsid w:val="00F14283"/>
    <w:rsid w:val="00F14468"/>
    <w:rsid w:val="00F14C82"/>
    <w:rsid w:val="00F1603B"/>
    <w:rsid w:val="00F170F3"/>
    <w:rsid w:val="00F17199"/>
    <w:rsid w:val="00F20A4D"/>
    <w:rsid w:val="00F22719"/>
    <w:rsid w:val="00F22B0E"/>
    <w:rsid w:val="00F22FD0"/>
    <w:rsid w:val="00F23AA5"/>
    <w:rsid w:val="00F23E59"/>
    <w:rsid w:val="00F25B2A"/>
    <w:rsid w:val="00F26B21"/>
    <w:rsid w:val="00F26B92"/>
    <w:rsid w:val="00F273CF"/>
    <w:rsid w:val="00F30F77"/>
    <w:rsid w:val="00F33900"/>
    <w:rsid w:val="00F3566A"/>
    <w:rsid w:val="00F3687D"/>
    <w:rsid w:val="00F369E4"/>
    <w:rsid w:val="00F41C12"/>
    <w:rsid w:val="00F41C89"/>
    <w:rsid w:val="00F41F20"/>
    <w:rsid w:val="00F420CF"/>
    <w:rsid w:val="00F44EE6"/>
    <w:rsid w:val="00F450E5"/>
    <w:rsid w:val="00F45E91"/>
    <w:rsid w:val="00F473EB"/>
    <w:rsid w:val="00F47CD5"/>
    <w:rsid w:val="00F50429"/>
    <w:rsid w:val="00F505CA"/>
    <w:rsid w:val="00F5171A"/>
    <w:rsid w:val="00F518C8"/>
    <w:rsid w:val="00F52F97"/>
    <w:rsid w:val="00F5563E"/>
    <w:rsid w:val="00F55BFA"/>
    <w:rsid w:val="00F55EDF"/>
    <w:rsid w:val="00F56E08"/>
    <w:rsid w:val="00F57B57"/>
    <w:rsid w:val="00F62E13"/>
    <w:rsid w:val="00F6752D"/>
    <w:rsid w:val="00F70F50"/>
    <w:rsid w:val="00F71C1E"/>
    <w:rsid w:val="00F71F54"/>
    <w:rsid w:val="00F72041"/>
    <w:rsid w:val="00F72363"/>
    <w:rsid w:val="00F73923"/>
    <w:rsid w:val="00F743DC"/>
    <w:rsid w:val="00F7613E"/>
    <w:rsid w:val="00F76B74"/>
    <w:rsid w:val="00F76E2B"/>
    <w:rsid w:val="00F81255"/>
    <w:rsid w:val="00F81FA6"/>
    <w:rsid w:val="00F837DA"/>
    <w:rsid w:val="00F84780"/>
    <w:rsid w:val="00F86A73"/>
    <w:rsid w:val="00F91CE2"/>
    <w:rsid w:val="00F91D39"/>
    <w:rsid w:val="00F944D8"/>
    <w:rsid w:val="00F94B6D"/>
    <w:rsid w:val="00F959E5"/>
    <w:rsid w:val="00F95C08"/>
    <w:rsid w:val="00F95E7F"/>
    <w:rsid w:val="00F96EF7"/>
    <w:rsid w:val="00F97F1D"/>
    <w:rsid w:val="00FA17D0"/>
    <w:rsid w:val="00FA46C0"/>
    <w:rsid w:val="00FA4C95"/>
    <w:rsid w:val="00FA7D76"/>
    <w:rsid w:val="00FB03BF"/>
    <w:rsid w:val="00FB145C"/>
    <w:rsid w:val="00FB22BA"/>
    <w:rsid w:val="00FB2D74"/>
    <w:rsid w:val="00FB4B7F"/>
    <w:rsid w:val="00FB78EC"/>
    <w:rsid w:val="00FB78ED"/>
    <w:rsid w:val="00FC05DA"/>
    <w:rsid w:val="00FC16E6"/>
    <w:rsid w:val="00FC199D"/>
    <w:rsid w:val="00FC1F19"/>
    <w:rsid w:val="00FC3F29"/>
    <w:rsid w:val="00FC4DC9"/>
    <w:rsid w:val="00FC53E5"/>
    <w:rsid w:val="00FC5FCF"/>
    <w:rsid w:val="00FD4EF5"/>
    <w:rsid w:val="00FD5E6E"/>
    <w:rsid w:val="00FD6BB1"/>
    <w:rsid w:val="00FD753F"/>
    <w:rsid w:val="00FE0F1A"/>
    <w:rsid w:val="00FE2A42"/>
    <w:rsid w:val="00FE2BDF"/>
    <w:rsid w:val="00FE39C9"/>
    <w:rsid w:val="00FE4211"/>
    <w:rsid w:val="00FE567F"/>
    <w:rsid w:val="00FE691B"/>
    <w:rsid w:val="00FF06E3"/>
    <w:rsid w:val="00FF18F2"/>
    <w:rsid w:val="00FF7073"/>
    <w:rsid w:val="00FF7AF0"/>
    <w:rsid w:val="00FF7ED5"/>
    <w:rsid w:val="01040C6D"/>
    <w:rsid w:val="010EE574"/>
    <w:rsid w:val="011D9AF8"/>
    <w:rsid w:val="01536ACE"/>
    <w:rsid w:val="0196617D"/>
    <w:rsid w:val="01DF6CD0"/>
    <w:rsid w:val="020E1FCC"/>
    <w:rsid w:val="02575048"/>
    <w:rsid w:val="0258FE90"/>
    <w:rsid w:val="0259CF67"/>
    <w:rsid w:val="02A31916"/>
    <w:rsid w:val="02F55234"/>
    <w:rsid w:val="033993C3"/>
    <w:rsid w:val="033D30C4"/>
    <w:rsid w:val="03558EC9"/>
    <w:rsid w:val="0384F9D8"/>
    <w:rsid w:val="03B49BEB"/>
    <w:rsid w:val="03B7B077"/>
    <w:rsid w:val="03BAE221"/>
    <w:rsid w:val="03C208CB"/>
    <w:rsid w:val="03CE2A84"/>
    <w:rsid w:val="03E4611C"/>
    <w:rsid w:val="03FA8360"/>
    <w:rsid w:val="04207D43"/>
    <w:rsid w:val="04388BCB"/>
    <w:rsid w:val="043B95CB"/>
    <w:rsid w:val="0471C06B"/>
    <w:rsid w:val="048EFCE6"/>
    <w:rsid w:val="04B1C66D"/>
    <w:rsid w:val="04D73137"/>
    <w:rsid w:val="04FB4FAF"/>
    <w:rsid w:val="050E4B7C"/>
    <w:rsid w:val="051A67C0"/>
    <w:rsid w:val="05474826"/>
    <w:rsid w:val="055B09A8"/>
    <w:rsid w:val="05A8BE50"/>
    <w:rsid w:val="060A9227"/>
    <w:rsid w:val="061635F7"/>
    <w:rsid w:val="06178E75"/>
    <w:rsid w:val="063223F1"/>
    <w:rsid w:val="06339828"/>
    <w:rsid w:val="066FAFE8"/>
    <w:rsid w:val="0678BFBC"/>
    <w:rsid w:val="06845174"/>
    <w:rsid w:val="0703A18E"/>
    <w:rsid w:val="070FFFCB"/>
    <w:rsid w:val="0719DAF2"/>
    <w:rsid w:val="0727BC21"/>
    <w:rsid w:val="0769E5C2"/>
    <w:rsid w:val="0772082E"/>
    <w:rsid w:val="07954D73"/>
    <w:rsid w:val="07AA302C"/>
    <w:rsid w:val="07EE97A2"/>
    <w:rsid w:val="07F0DB61"/>
    <w:rsid w:val="07F56C88"/>
    <w:rsid w:val="07FC1C5E"/>
    <w:rsid w:val="084BAEEC"/>
    <w:rsid w:val="089EA66F"/>
    <w:rsid w:val="08C34DE4"/>
    <w:rsid w:val="08C62D72"/>
    <w:rsid w:val="08DE6566"/>
    <w:rsid w:val="08EB6AB9"/>
    <w:rsid w:val="09763904"/>
    <w:rsid w:val="0995CCBC"/>
    <w:rsid w:val="09C2D81F"/>
    <w:rsid w:val="09D0DA4E"/>
    <w:rsid w:val="09EC2C62"/>
    <w:rsid w:val="0A04FC90"/>
    <w:rsid w:val="0A0AAF05"/>
    <w:rsid w:val="0A441D84"/>
    <w:rsid w:val="0A744B30"/>
    <w:rsid w:val="0A80E197"/>
    <w:rsid w:val="0A9DA152"/>
    <w:rsid w:val="0AAFD927"/>
    <w:rsid w:val="0ABCDDC3"/>
    <w:rsid w:val="0ABF454B"/>
    <w:rsid w:val="0B1241E5"/>
    <w:rsid w:val="0B32990D"/>
    <w:rsid w:val="0B4D1D7A"/>
    <w:rsid w:val="0B6D41E6"/>
    <w:rsid w:val="0B85EAFB"/>
    <w:rsid w:val="0BB22666"/>
    <w:rsid w:val="0C11709F"/>
    <w:rsid w:val="0C166E9E"/>
    <w:rsid w:val="0C4002EB"/>
    <w:rsid w:val="0C59DD65"/>
    <w:rsid w:val="0C94F1F8"/>
    <w:rsid w:val="0C9B5731"/>
    <w:rsid w:val="0CC7955E"/>
    <w:rsid w:val="0CCA28B3"/>
    <w:rsid w:val="0CE4139F"/>
    <w:rsid w:val="0D5E5EE7"/>
    <w:rsid w:val="0D5F412D"/>
    <w:rsid w:val="0D624A89"/>
    <w:rsid w:val="0DAFFADE"/>
    <w:rsid w:val="0DB9B4C3"/>
    <w:rsid w:val="0DC06170"/>
    <w:rsid w:val="0DEF8690"/>
    <w:rsid w:val="0E0F87C4"/>
    <w:rsid w:val="0E31C1F0"/>
    <w:rsid w:val="0E48FDCC"/>
    <w:rsid w:val="0EB9866A"/>
    <w:rsid w:val="0EC0FB32"/>
    <w:rsid w:val="0EC33E51"/>
    <w:rsid w:val="0EDD2B0D"/>
    <w:rsid w:val="0EF1E42B"/>
    <w:rsid w:val="0EFF5275"/>
    <w:rsid w:val="0F332A02"/>
    <w:rsid w:val="0F348B82"/>
    <w:rsid w:val="0F409243"/>
    <w:rsid w:val="0F44254F"/>
    <w:rsid w:val="0F4EDFB3"/>
    <w:rsid w:val="0F5BD08A"/>
    <w:rsid w:val="0FA1BD0A"/>
    <w:rsid w:val="0FB553BE"/>
    <w:rsid w:val="0FD5BA68"/>
    <w:rsid w:val="0FDE2818"/>
    <w:rsid w:val="10186078"/>
    <w:rsid w:val="10299531"/>
    <w:rsid w:val="102AFCC5"/>
    <w:rsid w:val="102B2B1A"/>
    <w:rsid w:val="103894A1"/>
    <w:rsid w:val="103FF04D"/>
    <w:rsid w:val="10474C37"/>
    <w:rsid w:val="104A132F"/>
    <w:rsid w:val="106EE462"/>
    <w:rsid w:val="10BC16BB"/>
    <w:rsid w:val="1104E804"/>
    <w:rsid w:val="112CFDAD"/>
    <w:rsid w:val="1151C620"/>
    <w:rsid w:val="115FABA5"/>
    <w:rsid w:val="116D5F4A"/>
    <w:rsid w:val="116F9D6E"/>
    <w:rsid w:val="11744692"/>
    <w:rsid w:val="118D976E"/>
    <w:rsid w:val="11E8AA6B"/>
    <w:rsid w:val="11FC5E8B"/>
    <w:rsid w:val="121D45A0"/>
    <w:rsid w:val="123897DC"/>
    <w:rsid w:val="124AA21D"/>
    <w:rsid w:val="124C58D5"/>
    <w:rsid w:val="12622B5C"/>
    <w:rsid w:val="127D689E"/>
    <w:rsid w:val="128EAB0E"/>
    <w:rsid w:val="1298586A"/>
    <w:rsid w:val="129E0BA8"/>
    <w:rsid w:val="12B19B83"/>
    <w:rsid w:val="12E7156E"/>
    <w:rsid w:val="12F12757"/>
    <w:rsid w:val="13201558"/>
    <w:rsid w:val="132EDA99"/>
    <w:rsid w:val="13678646"/>
    <w:rsid w:val="136E68A8"/>
    <w:rsid w:val="137D0E42"/>
    <w:rsid w:val="13B1BD15"/>
    <w:rsid w:val="13D57903"/>
    <w:rsid w:val="13D8F877"/>
    <w:rsid w:val="13D9E1A3"/>
    <w:rsid w:val="14474F4C"/>
    <w:rsid w:val="14953310"/>
    <w:rsid w:val="149E598F"/>
    <w:rsid w:val="14B7B788"/>
    <w:rsid w:val="14D28AF5"/>
    <w:rsid w:val="14D2C96A"/>
    <w:rsid w:val="155F583B"/>
    <w:rsid w:val="156B8612"/>
    <w:rsid w:val="156E148E"/>
    <w:rsid w:val="15730699"/>
    <w:rsid w:val="15D123EA"/>
    <w:rsid w:val="15D6F1E5"/>
    <w:rsid w:val="15E67631"/>
    <w:rsid w:val="15EF28F1"/>
    <w:rsid w:val="161BAED9"/>
    <w:rsid w:val="168004A6"/>
    <w:rsid w:val="168BBFEF"/>
    <w:rsid w:val="16A1699C"/>
    <w:rsid w:val="16BB75A6"/>
    <w:rsid w:val="16CFF570"/>
    <w:rsid w:val="171805B6"/>
    <w:rsid w:val="171A2359"/>
    <w:rsid w:val="172395D9"/>
    <w:rsid w:val="176499FB"/>
    <w:rsid w:val="178CEAAA"/>
    <w:rsid w:val="17C989FD"/>
    <w:rsid w:val="17CAD2CD"/>
    <w:rsid w:val="17CB6C1F"/>
    <w:rsid w:val="17D2559F"/>
    <w:rsid w:val="17F2837A"/>
    <w:rsid w:val="183D42FC"/>
    <w:rsid w:val="18A5C584"/>
    <w:rsid w:val="18A957B6"/>
    <w:rsid w:val="18D7B11B"/>
    <w:rsid w:val="18EC9AC6"/>
    <w:rsid w:val="192C2B8F"/>
    <w:rsid w:val="1977F758"/>
    <w:rsid w:val="19B1B782"/>
    <w:rsid w:val="1A0BC638"/>
    <w:rsid w:val="1A0BF143"/>
    <w:rsid w:val="1A1EB2BB"/>
    <w:rsid w:val="1A6CB562"/>
    <w:rsid w:val="1A7C035E"/>
    <w:rsid w:val="1AB8CBD6"/>
    <w:rsid w:val="1AFB93A0"/>
    <w:rsid w:val="1B313E1B"/>
    <w:rsid w:val="1BB3B994"/>
    <w:rsid w:val="1BB573A0"/>
    <w:rsid w:val="1BD588E4"/>
    <w:rsid w:val="1BDCFF65"/>
    <w:rsid w:val="1BFEB231"/>
    <w:rsid w:val="1C008C8E"/>
    <w:rsid w:val="1C0F78C5"/>
    <w:rsid w:val="1C127A27"/>
    <w:rsid w:val="1C1C43DB"/>
    <w:rsid w:val="1C1EF73F"/>
    <w:rsid w:val="1C1F6A94"/>
    <w:rsid w:val="1C4FB5EA"/>
    <w:rsid w:val="1C67A7CF"/>
    <w:rsid w:val="1C694F38"/>
    <w:rsid w:val="1C9F7138"/>
    <w:rsid w:val="1CB3F22F"/>
    <w:rsid w:val="1CEE418E"/>
    <w:rsid w:val="1CFCC8F4"/>
    <w:rsid w:val="1D031D19"/>
    <w:rsid w:val="1D3542AF"/>
    <w:rsid w:val="1DC4E9AA"/>
    <w:rsid w:val="1DC72F00"/>
    <w:rsid w:val="1E0E37E3"/>
    <w:rsid w:val="1E1E40A3"/>
    <w:rsid w:val="1E248B11"/>
    <w:rsid w:val="1E37FAA1"/>
    <w:rsid w:val="1E3CD5AD"/>
    <w:rsid w:val="1E5C0844"/>
    <w:rsid w:val="1E6B6A8C"/>
    <w:rsid w:val="1E7DF08F"/>
    <w:rsid w:val="1EA88560"/>
    <w:rsid w:val="1EAD816A"/>
    <w:rsid w:val="1EB8FF1A"/>
    <w:rsid w:val="1EC880BB"/>
    <w:rsid w:val="1F649DDF"/>
    <w:rsid w:val="1F882255"/>
    <w:rsid w:val="1FB5BF12"/>
    <w:rsid w:val="1FC234C8"/>
    <w:rsid w:val="1FDC89AD"/>
    <w:rsid w:val="1FDDC2DB"/>
    <w:rsid w:val="200BEB6D"/>
    <w:rsid w:val="204ABC0F"/>
    <w:rsid w:val="205DABE0"/>
    <w:rsid w:val="20789136"/>
    <w:rsid w:val="20DF1662"/>
    <w:rsid w:val="2123EFF6"/>
    <w:rsid w:val="213F5FF1"/>
    <w:rsid w:val="214074E0"/>
    <w:rsid w:val="2150E2A4"/>
    <w:rsid w:val="21627FFB"/>
    <w:rsid w:val="216F9B1A"/>
    <w:rsid w:val="2256B14A"/>
    <w:rsid w:val="228C0EEC"/>
    <w:rsid w:val="22A013C5"/>
    <w:rsid w:val="22CC7F19"/>
    <w:rsid w:val="22D5CE08"/>
    <w:rsid w:val="22E4DB01"/>
    <w:rsid w:val="22EF3775"/>
    <w:rsid w:val="231D1E6F"/>
    <w:rsid w:val="2339AC92"/>
    <w:rsid w:val="237E9D90"/>
    <w:rsid w:val="23F1CFB9"/>
    <w:rsid w:val="23FF2DAD"/>
    <w:rsid w:val="2483B71A"/>
    <w:rsid w:val="24AFB1F0"/>
    <w:rsid w:val="24ECBC0F"/>
    <w:rsid w:val="24FEA0DD"/>
    <w:rsid w:val="2501D710"/>
    <w:rsid w:val="25795D32"/>
    <w:rsid w:val="258E1014"/>
    <w:rsid w:val="25977875"/>
    <w:rsid w:val="25C1E144"/>
    <w:rsid w:val="25E24D25"/>
    <w:rsid w:val="2624477F"/>
    <w:rsid w:val="266EBAD4"/>
    <w:rsid w:val="26A45F63"/>
    <w:rsid w:val="26B70CBB"/>
    <w:rsid w:val="26BA8998"/>
    <w:rsid w:val="26F4C673"/>
    <w:rsid w:val="270F964C"/>
    <w:rsid w:val="2713517C"/>
    <w:rsid w:val="2729C7D0"/>
    <w:rsid w:val="272D988C"/>
    <w:rsid w:val="27328839"/>
    <w:rsid w:val="27427859"/>
    <w:rsid w:val="27801027"/>
    <w:rsid w:val="278B0374"/>
    <w:rsid w:val="279175A5"/>
    <w:rsid w:val="2793A55E"/>
    <w:rsid w:val="27A9BACE"/>
    <w:rsid w:val="27B66E77"/>
    <w:rsid w:val="27C4040E"/>
    <w:rsid w:val="27D6EB2A"/>
    <w:rsid w:val="27E55E94"/>
    <w:rsid w:val="27EFFCCE"/>
    <w:rsid w:val="27FC449A"/>
    <w:rsid w:val="280FFBCD"/>
    <w:rsid w:val="28111329"/>
    <w:rsid w:val="28447E6B"/>
    <w:rsid w:val="28762F1C"/>
    <w:rsid w:val="2885AD52"/>
    <w:rsid w:val="288C3566"/>
    <w:rsid w:val="29298CF7"/>
    <w:rsid w:val="292C7023"/>
    <w:rsid w:val="29306CC5"/>
    <w:rsid w:val="2945C577"/>
    <w:rsid w:val="29944577"/>
    <w:rsid w:val="299D3500"/>
    <w:rsid w:val="29AFA4E1"/>
    <w:rsid w:val="29CF59BA"/>
    <w:rsid w:val="29D0CD18"/>
    <w:rsid w:val="29E42849"/>
    <w:rsid w:val="2A04074E"/>
    <w:rsid w:val="2A08A794"/>
    <w:rsid w:val="2A1D209B"/>
    <w:rsid w:val="2AC57429"/>
    <w:rsid w:val="2AC5E048"/>
    <w:rsid w:val="2AC6DF09"/>
    <w:rsid w:val="2AE12A52"/>
    <w:rsid w:val="2AFEF065"/>
    <w:rsid w:val="2B56E198"/>
    <w:rsid w:val="2B732DF7"/>
    <w:rsid w:val="2BDD3855"/>
    <w:rsid w:val="2BE4EFA4"/>
    <w:rsid w:val="2C0E777F"/>
    <w:rsid w:val="2C217A66"/>
    <w:rsid w:val="2C2322C5"/>
    <w:rsid w:val="2C279697"/>
    <w:rsid w:val="2C3C3C45"/>
    <w:rsid w:val="2C496E96"/>
    <w:rsid w:val="2C507576"/>
    <w:rsid w:val="2C72D94B"/>
    <w:rsid w:val="2C86DDB9"/>
    <w:rsid w:val="2C8B1C82"/>
    <w:rsid w:val="2C9B59E0"/>
    <w:rsid w:val="2CBCB88E"/>
    <w:rsid w:val="2CC354CC"/>
    <w:rsid w:val="2D2607C4"/>
    <w:rsid w:val="2D627F6F"/>
    <w:rsid w:val="2D6A2833"/>
    <w:rsid w:val="2DAB4740"/>
    <w:rsid w:val="2DBAC6D0"/>
    <w:rsid w:val="2DE276FA"/>
    <w:rsid w:val="2DE6B9D5"/>
    <w:rsid w:val="2DF1BE32"/>
    <w:rsid w:val="2E084304"/>
    <w:rsid w:val="2E1882AF"/>
    <w:rsid w:val="2E26D86F"/>
    <w:rsid w:val="2E4D5693"/>
    <w:rsid w:val="2E4DB3CA"/>
    <w:rsid w:val="2EC8F318"/>
    <w:rsid w:val="2EDB768B"/>
    <w:rsid w:val="2EE42F03"/>
    <w:rsid w:val="2EEDBBF5"/>
    <w:rsid w:val="2EF7C325"/>
    <w:rsid w:val="2F152CEB"/>
    <w:rsid w:val="2F17C479"/>
    <w:rsid w:val="2F28AA4A"/>
    <w:rsid w:val="2F691EF3"/>
    <w:rsid w:val="2F762BE8"/>
    <w:rsid w:val="2F9D9859"/>
    <w:rsid w:val="2FA467BF"/>
    <w:rsid w:val="2FD0C651"/>
    <w:rsid w:val="2FD25E9D"/>
    <w:rsid w:val="2FD4CB29"/>
    <w:rsid w:val="2FE27CEB"/>
    <w:rsid w:val="2FE59394"/>
    <w:rsid w:val="3001C0DB"/>
    <w:rsid w:val="3018CAEA"/>
    <w:rsid w:val="30ED6F4C"/>
    <w:rsid w:val="30F3B4D7"/>
    <w:rsid w:val="30FCB33A"/>
    <w:rsid w:val="3129767C"/>
    <w:rsid w:val="31590325"/>
    <w:rsid w:val="31658CA3"/>
    <w:rsid w:val="31C4A1DF"/>
    <w:rsid w:val="31E05D02"/>
    <w:rsid w:val="31E7F67B"/>
    <w:rsid w:val="31F19BAC"/>
    <w:rsid w:val="31F3C9DE"/>
    <w:rsid w:val="3234B2D3"/>
    <w:rsid w:val="323F899E"/>
    <w:rsid w:val="3260AB3D"/>
    <w:rsid w:val="3262F4A7"/>
    <w:rsid w:val="326807A5"/>
    <w:rsid w:val="32806E34"/>
    <w:rsid w:val="3287671B"/>
    <w:rsid w:val="328CA7E5"/>
    <w:rsid w:val="328E88AC"/>
    <w:rsid w:val="32AD3722"/>
    <w:rsid w:val="32DEFFD0"/>
    <w:rsid w:val="33482E9F"/>
    <w:rsid w:val="334F92FF"/>
    <w:rsid w:val="3368F872"/>
    <w:rsid w:val="336FC56F"/>
    <w:rsid w:val="338D5D87"/>
    <w:rsid w:val="338E2686"/>
    <w:rsid w:val="33BB1CAC"/>
    <w:rsid w:val="33BBE539"/>
    <w:rsid w:val="33CDD8C5"/>
    <w:rsid w:val="33F6D701"/>
    <w:rsid w:val="340462CA"/>
    <w:rsid w:val="3417447B"/>
    <w:rsid w:val="342AD6B7"/>
    <w:rsid w:val="345A3956"/>
    <w:rsid w:val="347B0BB7"/>
    <w:rsid w:val="34A17261"/>
    <w:rsid w:val="34F0C33E"/>
    <w:rsid w:val="3510BA9F"/>
    <w:rsid w:val="35229E54"/>
    <w:rsid w:val="35419852"/>
    <w:rsid w:val="35670683"/>
    <w:rsid w:val="35A1C5F1"/>
    <w:rsid w:val="35B5D170"/>
    <w:rsid w:val="35CD6C66"/>
    <w:rsid w:val="36499CAD"/>
    <w:rsid w:val="3657D33F"/>
    <w:rsid w:val="36705DA4"/>
    <w:rsid w:val="3685B8AF"/>
    <w:rsid w:val="369EF2E6"/>
    <w:rsid w:val="36DE2202"/>
    <w:rsid w:val="36DF98ED"/>
    <w:rsid w:val="36E6D37C"/>
    <w:rsid w:val="37167792"/>
    <w:rsid w:val="373CA8D0"/>
    <w:rsid w:val="3755A5B7"/>
    <w:rsid w:val="376F3166"/>
    <w:rsid w:val="37C005D6"/>
    <w:rsid w:val="37CB1457"/>
    <w:rsid w:val="37F25460"/>
    <w:rsid w:val="38095996"/>
    <w:rsid w:val="381A8107"/>
    <w:rsid w:val="3854FFFE"/>
    <w:rsid w:val="3865FD29"/>
    <w:rsid w:val="38BEB509"/>
    <w:rsid w:val="38D8D721"/>
    <w:rsid w:val="38DCD1A6"/>
    <w:rsid w:val="38F48345"/>
    <w:rsid w:val="38FF1F0B"/>
    <w:rsid w:val="3909BA2D"/>
    <w:rsid w:val="3910455B"/>
    <w:rsid w:val="3913606A"/>
    <w:rsid w:val="3933723B"/>
    <w:rsid w:val="394C54D4"/>
    <w:rsid w:val="39CAC801"/>
    <w:rsid w:val="39CBBE88"/>
    <w:rsid w:val="39DDF40A"/>
    <w:rsid w:val="39EEF485"/>
    <w:rsid w:val="3A31C8F0"/>
    <w:rsid w:val="3A483423"/>
    <w:rsid w:val="3A556604"/>
    <w:rsid w:val="3AE81AA4"/>
    <w:rsid w:val="3B45928D"/>
    <w:rsid w:val="3B49E62E"/>
    <w:rsid w:val="3B560415"/>
    <w:rsid w:val="3B5C41CA"/>
    <w:rsid w:val="3B95B311"/>
    <w:rsid w:val="3B9B1272"/>
    <w:rsid w:val="3BB2A1E1"/>
    <w:rsid w:val="3BB90A6F"/>
    <w:rsid w:val="3BFBB498"/>
    <w:rsid w:val="3C3E0783"/>
    <w:rsid w:val="3C932820"/>
    <w:rsid w:val="3C93DD1F"/>
    <w:rsid w:val="3C9E9F64"/>
    <w:rsid w:val="3CAE93D2"/>
    <w:rsid w:val="3CBF729B"/>
    <w:rsid w:val="3CC91517"/>
    <w:rsid w:val="3CC965CF"/>
    <w:rsid w:val="3D5A7827"/>
    <w:rsid w:val="3D7FEA06"/>
    <w:rsid w:val="3D91AD72"/>
    <w:rsid w:val="3DB1AB86"/>
    <w:rsid w:val="3DBA24E7"/>
    <w:rsid w:val="3DED8C65"/>
    <w:rsid w:val="3E59E125"/>
    <w:rsid w:val="3E85A352"/>
    <w:rsid w:val="3E89D580"/>
    <w:rsid w:val="3EB2DD06"/>
    <w:rsid w:val="3EBAA326"/>
    <w:rsid w:val="3EC77FB9"/>
    <w:rsid w:val="3ED599E5"/>
    <w:rsid w:val="3F068E15"/>
    <w:rsid w:val="3F13510E"/>
    <w:rsid w:val="3F3FB08C"/>
    <w:rsid w:val="3F6589F4"/>
    <w:rsid w:val="3F6E772B"/>
    <w:rsid w:val="3F706528"/>
    <w:rsid w:val="3F7A6F82"/>
    <w:rsid w:val="3F87D3FD"/>
    <w:rsid w:val="3FF27EDA"/>
    <w:rsid w:val="3FFCC0CF"/>
    <w:rsid w:val="4017B38B"/>
    <w:rsid w:val="4038DFEC"/>
    <w:rsid w:val="407B8B39"/>
    <w:rsid w:val="4094B0DF"/>
    <w:rsid w:val="409519D7"/>
    <w:rsid w:val="40AA3ECE"/>
    <w:rsid w:val="40D20DC6"/>
    <w:rsid w:val="40D42B3E"/>
    <w:rsid w:val="40E6C8CE"/>
    <w:rsid w:val="41574827"/>
    <w:rsid w:val="41857528"/>
    <w:rsid w:val="41A5CBE4"/>
    <w:rsid w:val="41A7B284"/>
    <w:rsid w:val="41AE7C7E"/>
    <w:rsid w:val="41D796D7"/>
    <w:rsid w:val="42005D51"/>
    <w:rsid w:val="42159A3A"/>
    <w:rsid w:val="4258ABA4"/>
    <w:rsid w:val="425E9704"/>
    <w:rsid w:val="42685BB8"/>
    <w:rsid w:val="4275084A"/>
    <w:rsid w:val="429B2EC3"/>
    <w:rsid w:val="42AC3187"/>
    <w:rsid w:val="42C6B588"/>
    <w:rsid w:val="42C7B73D"/>
    <w:rsid w:val="42CCCCC4"/>
    <w:rsid w:val="42D89F64"/>
    <w:rsid w:val="42F8F663"/>
    <w:rsid w:val="42FDDEB3"/>
    <w:rsid w:val="430D2929"/>
    <w:rsid w:val="43603E62"/>
    <w:rsid w:val="4380583C"/>
    <w:rsid w:val="438306F7"/>
    <w:rsid w:val="43E5B4C9"/>
    <w:rsid w:val="4427E707"/>
    <w:rsid w:val="443F3024"/>
    <w:rsid w:val="4456DB53"/>
    <w:rsid w:val="449AA9E7"/>
    <w:rsid w:val="44D05AE3"/>
    <w:rsid w:val="44F04C78"/>
    <w:rsid w:val="4514C0FC"/>
    <w:rsid w:val="4521C836"/>
    <w:rsid w:val="45595D9D"/>
    <w:rsid w:val="4569EB6A"/>
    <w:rsid w:val="45738E93"/>
    <w:rsid w:val="4592D03C"/>
    <w:rsid w:val="4594CFFA"/>
    <w:rsid w:val="45A8EC80"/>
    <w:rsid w:val="45D70DBB"/>
    <w:rsid w:val="45F140AB"/>
    <w:rsid w:val="4619712C"/>
    <w:rsid w:val="464A9E70"/>
    <w:rsid w:val="465BA3FE"/>
    <w:rsid w:val="469F43F5"/>
    <w:rsid w:val="46A654E0"/>
    <w:rsid w:val="46A71593"/>
    <w:rsid w:val="46CCE1FD"/>
    <w:rsid w:val="46D56E88"/>
    <w:rsid w:val="46E6DEEF"/>
    <w:rsid w:val="4743C271"/>
    <w:rsid w:val="475139DD"/>
    <w:rsid w:val="47AA8318"/>
    <w:rsid w:val="47B2F7E9"/>
    <w:rsid w:val="47DED3A2"/>
    <w:rsid w:val="47F4CEF5"/>
    <w:rsid w:val="4828E0AC"/>
    <w:rsid w:val="483C1E52"/>
    <w:rsid w:val="48863F59"/>
    <w:rsid w:val="48E7C2C3"/>
    <w:rsid w:val="48EF868B"/>
    <w:rsid w:val="48FABEB6"/>
    <w:rsid w:val="48FF8FC4"/>
    <w:rsid w:val="49023518"/>
    <w:rsid w:val="4905153B"/>
    <w:rsid w:val="490E52BE"/>
    <w:rsid w:val="4947AF07"/>
    <w:rsid w:val="495555D6"/>
    <w:rsid w:val="49606075"/>
    <w:rsid w:val="496E1F70"/>
    <w:rsid w:val="49824243"/>
    <w:rsid w:val="498EE63E"/>
    <w:rsid w:val="49A61554"/>
    <w:rsid w:val="4A74D66B"/>
    <w:rsid w:val="4AC6DEB6"/>
    <w:rsid w:val="4AD23389"/>
    <w:rsid w:val="4AD82930"/>
    <w:rsid w:val="4B0D7288"/>
    <w:rsid w:val="4B3DE9F7"/>
    <w:rsid w:val="4B70D4BD"/>
    <w:rsid w:val="4B86C13A"/>
    <w:rsid w:val="4B88A632"/>
    <w:rsid w:val="4BCAF35E"/>
    <w:rsid w:val="4BF4B51D"/>
    <w:rsid w:val="4BFAF05D"/>
    <w:rsid w:val="4C27B310"/>
    <w:rsid w:val="4CCC2CE0"/>
    <w:rsid w:val="4D33FC64"/>
    <w:rsid w:val="4D3CC441"/>
    <w:rsid w:val="4D518949"/>
    <w:rsid w:val="4D6610D4"/>
    <w:rsid w:val="4D768A58"/>
    <w:rsid w:val="4D85260F"/>
    <w:rsid w:val="4DA0423B"/>
    <w:rsid w:val="4DD842D4"/>
    <w:rsid w:val="4DF20466"/>
    <w:rsid w:val="4E11EAA6"/>
    <w:rsid w:val="4E42A3C0"/>
    <w:rsid w:val="4E641E78"/>
    <w:rsid w:val="4E9A4CDB"/>
    <w:rsid w:val="4E9F542D"/>
    <w:rsid w:val="4EB3E5F1"/>
    <w:rsid w:val="4F388200"/>
    <w:rsid w:val="4F4205F5"/>
    <w:rsid w:val="4F8CCEB7"/>
    <w:rsid w:val="4FAB7CC4"/>
    <w:rsid w:val="4FB7EB32"/>
    <w:rsid w:val="4FEE8FCB"/>
    <w:rsid w:val="4FF82B1E"/>
    <w:rsid w:val="4FFDA23E"/>
    <w:rsid w:val="50045E96"/>
    <w:rsid w:val="500885A3"/>
    <w:rsid w:val="501BD89D"/>
    <w:rsid w:val="50626E18"/>
    <w:rsid w:val="50637C7A"/>
    <w:rsid w:val="50AEE4E3"/>
    <w:rsid w:val="50DEDF98"/>
    <w:rsid w:val="515652CA"/>
    <w:rsid w:val="5180B5CD"/>
    <w:rsid w:val="51C3868F"/>
    <w:rsid w:val="51E39431"/>
    <w:rsid w:val="521AE578"/>
    <w:rsid w:val="52A0010D"/>
    <w:rsid w:val="52A65AD3"/>
    <w:rsid w:val="52C47E19"/>
    <w:rsid w:val="52CD6020"/>
    <w:rsid w:val="52F26F85"/>
    <w:rsid w:val="533504C4"/>
    <w:rsid w:val="5341FF89"/>
    <w:rsid w:val="534F9E57"/>
    <w:rsid w:val="535296E1"/>
    <w:rsid w:val="5379CD41"/>
    <w:rsid w:val="53976B5D"/>
    <w:rsid w:val="54158413"/>
    <w:rsid w:val="54278600"/>
    <w:rsid w:val="5440B69D"/>
    <w:rsid w:val="549800F2"/>
    <w:rsid w:val="54B478B4"/>
    <w:rsid w:val="54C26096"/>
    <w:rsid w:val="55304BCD"/>
    <w:rsid w:val="55306E1B"/>
    <w:rsid w:val="5543C230"/>
    <w:rsid w:val="554CA54D"/>
    <w:rsid w:val="555E178B"/>
    <w:rsid w:val="559B4F67"/>
    <w:rsid w:val="559C6962"/>
    <w:rsid w:val="55B2ED4D"/>
    <w:rsid w:val="55BC2772"/>
    <w:rsid w:val="56110540"/>
    <w:rsid w:val="56284A95"/>
    <w:rsid w:val="564D1F56"/>
    <w:rsid w:val="564E703D"/>
    <w:rsid w:val="56B358ED"/>
    <w:rsid w:val="56D193BB"/>
    <w:rsid w:val="56D3BE66"/>
    <w:rsid w:val="56ED91E5"/>
    <w:rsid w:val="570DF00D"/>
    <w:rsid w:val="571BA57D"/>
    <w:rsid w:val="571D7400"/>
    <w:rsid w:val="57774ED1"/>
    <w:rsid w:val="57926849"/>
    <w:rsid w:val="57934613"/>
    <w:rsid w:val="57947681"/>
    <w:rsid w:val="57B3CEA3"/>
    <w:rsid w:val="57D4EEF2"/>
    <w:rsid w:val="57E8CD44"/>
    <w:rsid w:val="582B1022"/>
    <w:rsid w:val="583D8A95"/>
    <w:rsid w:val="587AFC41"/>
    <w:rsid w:val="58877442"/>
    <w:rsid w:val="58892985"/>
    <w:rsid w:val="58BCCC8C"/>
    <w:rsid w:val="58D32EC4"/>
    <w:rsid w:val="58EC4909"/>
    <w:rsid w:val="58F88B9D"/>
    <w:rsid w:val="5902A02E"/>
    <w:rsid w:val="59288AF5"/>
    <w:rsid w:val="59BA725D"/>
    <w:rsid w:val="59EBFF2C"/>
    <w:rsid w:val="5A09782A"/>
    <w:rsid w:val="5A0ADB59"/>
    <w:rsid w:val="5A2F43FD"/>
    <w:rsid w:val="5A37752C"/>
    <w:rsid w:val="5A5938D2"/>
    <w:rsid w:val="5A719CF4"/>
    <w:rsid w:val="5A842A03"/>
    <w:rsid w:val="5A869628"/>
    <w:rsid w:val="5A93CADE"/>
    <w:rsid w:val="5A9FF1E1"/>
    <w:rsid w:val="5AB2E3C2"/>
    <w:rsid w:val="5AC8240C"/>
    <w:rsid w:val="5AC848F1"/>
    <w:rsid w:val="5ADEDD2A"/>
    <w:rsid w:val="5AE96852"/>
    <w:rsid w:val="5B350C67"/>
    <w:rsid w:val="5B44AB91"/>
    <w:rsid w:val="5B58EC9F"/>
    <w:rsid w:val="5B631268"/>
    <w:rsid w:val="5B67CD55"/>
    <w:rsid w:val="5B76AC5F"/>
    <w:rsid w:val="5B78DA3E"/>
    <w:rsid w:val="5B7A54B8"/>
    <w:rsid w:val="5B7A8E84"/>
    <w:rsid w:val="5B9CEC37"/>
    <w:rsid w:val="5B9FF93E"/>
    <w:rsid w:val="5BB5EC16"/>
    <w:rsid w:val="5BB63850"/>
    <w:rsid w:val="5BBF651B"/>
    <w:rsid w:val="5BECAF88"/>
    <w:rsid w:val="5BEFA88B"/>
    <w:rsid w:val="5BFEEC81"/>
    <w:rsid w:val="5C41D5D2"/>
    <w:rsid w:val="5C57DB8E"/>
    <w:rsid w:val="5C6FCCEE"/>
    <w:rsid w:val="5C955BB3"/>
    <w:rsid w:val="5C9606AD"/>
    <w:rsid w:val="5CB52EB6"/>
    <w:rsid w:val="5D178487"/>
    <w:rsid w:val="5D1F0147"/>
    <w:rsid w:val="5D39739F"/>
    <w:rsid w:val="5D3E624C"/>
    <w:rsid w:val="5D42D0B1"/>
    <w:rsid w:val="5D48EEF1"/>
    <w:rsid w:val="5D6FC8D1"/>
    <w:rsid w:val="5D9E1ACB"/>
    <w:rsid w:val="5DB2B28B"/>
    <w:rsid w:val="5DBBF7AC"/>
    <w:rsid w:val="5DDBD778"/>
    <w:rsid w:val="5DDF5DA7"/>
    <w:rsid w:val="5E1F9305"/>
    <w:rsid w:val="5E6DC47E"/>
    <w:rsid w:val="5E88EF92"/>
    <w:rsid w:val="5E8CD9C1"/>
    <w:rsid w:val="5EF372E1"/>
    <w:rsid w:val="5F181993"/>
    <w:rsid w:val="5F2CF3A9"/>
    <w:rsid w:val="5F3DDB46"/>
    <w:rsid w:val="5F4D9FE3"/>
    <w:rsid w:val="5F796E0B"/>
    <w:rsid w:val="5F7C3585"/>
    <w:rsid w:val="5F80F17F"/>
    <w:rsid w:val="5FC62014"/>
    <w:rsid w:val="5FD85571"/>
    <w:rsid w:val="6000F2A2"/>
    <w:rsid w:val="6016532C"/>
    <w:rsid w:val="6025E811"/>
    <w:rsid w:val="602C026D"/>
    <w:rsid w:val="60AB17E1"/>
    <w:rsid w:val="60C27247"/>
    <w:rsid w:val="610CFB53"/>
    <w:rsid w:val="61103F2A"/>
    <w:rsid w:val="6133D8A9"/>
    <w:rsid w:val="61408CF2"/>
    <w:rsid w:val="615145C2"/>
    <w:rsid w:val="6155D761"/>
    <w:rsid w:val="61ADD618"/>
    <w:rsid w:val="623A3624"/>
    <w:rsid w:val="6245ED40"/>
    <w:rsid w:val="6289B023"/>
    <w:rsid w:val="629824DC"/>
    <w:rsid w:val="62EC7113"/>
    <w:rsid w:val="63257658"/>
    <w:rsid w:val="633A8168"/>
    <w:rsid w:val="634F80BF"/>
    <w:rsid w:val="63808A4C"/>
    <w:rsid w:val="63880225"/>
    <w:rsid w:val="63BC1F21"/>
    <w:rsid w:val="63C131F7"/>
    <w:rsid w:val="63FA3B52"/>
    <w:rsid w:val="64232FEE"/>
    <w:rsid w:val="645B89C0"/>
    <w:rsid w:val="64851CCC"/>
    <w:rsid w:val="64CFE0FE"/>
    <w:rsid w:val="64F0204A"/>
    <w:rsid w:val="65395650"/>
    <w:rsid w:val="6546440F"/>
    <w:rsid w:val="657C12A0"/>
    <w:rsid w:val="65C9EAE4"/>
    <w:rsid w:val="65D7BE8C"/>
    <w:rsid w:val="65E8CA20"/>
    <w:rsid w:val="663DA106"/>
    <w:rsid w:val="666A27FD"/>
    <w:rsid w:val="669940C8"/>
    <w:rsid w:val="66FBEE8D"/>
    <w:rsid w:val="6719A39E"/>
    <w:rsid w:val="671BE5F7"/>
    <w:rsid w:val="6753A06F"/>
    <w:rsid w:val="677E2F07"/>
    <w:rsid w:val="67AAC52A"/>
    <w:rsid w:val="67AF5390"/>
    <w:rsid w:val="67C6ABC5"/>
    <w:rsid w:val="67DAAD71"/>
    <w:rsid w:val="67EE64BC"/>
    <w:rsid w:val="67FD2D44"/>
    <w:rsid w:val="680400D8"/>
    <w:rsid w:val="683BC67A"/>
    <w:rsid w:val="68467F43"/>
    <w:rsid w:val="6847D858"/>
    <w:rsid w:val="687141FF"/>
    <w:rsid w:val="68913EC1"/>
    <w:rsid w:val="69007DA4"/>
    <w:rsid w:val="6900BD07"/>
    <w:rsid w:val="6992A78E"/>
    <w:rsid w:val="69B10C8E"/>
    <w:rsid w:val="69B6AA4F"/>
    <w:rsid w:val="69CCD6AF"/>
    <w:rsid w:val="69E9494A"/>
    <w:rsid w:val="6A0F0AC4"/>
    <w:rsid w:val="6A22C72F"/>
    <w:rsid w:val="6A459D49"/>
    <w:rsid w:val="6A6776C1"/>
    <w:rsid w:val="6A6A518F"/>
    <w:rsid w:val="6A934A30"/>
    <w:rsid w:val="6A94292E"/>
    <w:rsid w:val="6AADFB91"/>
    <w:rsid w:val="6B45D264"/>
    <w:rsid w:val="6B5BDF91"/>
    <w:rsid w:val="6BC2C619"/>
    <w:rsid w:val="6BC79FF2"/>
    <w:rsid w:val="6BC9F77C"/>
    <w:rsid w:val="6BFC7CF1"/>
    <w:rsid w:val="6C13EBE1"/>
    <w:rsid w:val="6CA11B99"/>
    <w:rsid w:val="6CAFB574"/>
    <w:rsid w:val="6CB96530"/>
    <w:rsid w:val="6D149832"/>
    <w:rsid w:val="6D336065"/>
    <w:rsid w:val="6D4E3AC7"/>
    <w:rsid w:val="6D6EF962"/>
    <w:rsid w:val="6D86432F"/>
    <w:rsid w:val="6DB30420"/>
    <w:rsid w:val="6DF5FACE"/>
    <w:rsid w:val="6DF9D69F"/>
    <w:rsid w:val="6DFBA3BC"/>
    <w:rsid w:val="6E01D4A0"/>
    <w:rsid w:val="6E0DA412"/>
    <w:rsid w:val="6E1B62AB"/>
    <w:rsid w:val="6E265523"/>
    <w:rsid w:val="6E37F573"/>
    <w:rsid w:val="6E4C5CF3"/>
    <w:rsid w:val="6E8CD45E"/>
    <w:rsid w:val="6EAA25E4"/>
    <w:rsid w:val="6EE2CB8D"/>
    <w:rsid w:val="6EF9A233"/>
    <w:rsid w:val="6F0F6F33"/>
    <w:rsid w:val="6FA25874"/>
    <w:rsid w:val="6FD15BBC"/>
    <w:rsid w:val="701DCC87"/>
    <w:rsid w:val="70216AFA"/>
    <w:rsid w:val="7030AF58"/>
    <w:rsid w:val="703B7DE7"/>
    <w:rsid w:val="70717BD4"/>
    <w:rsid w:val="70799067"/>
    <w:rsid w:val="709BEE30"/>
    <w:rsid w:val="70A2485B"/>
    <w:rsid w:val="70A993A8"/>
    <w:rsid w:val="70D929B0"/>
    <w:rsid w:val="70DB02FB"/>
    <w:rsid w:val="713ED378"/>
    <w:rsid w:val="7152342C"/>
    <w:rsid w:val="71A918C2"/>
    <w:rsid w:val="71E07DC5"/>
    <w:rsid w:val="720301E1"/>
    <w:rsid w:val="7209FD4D"/>
    <w:rsid w:val="721B82B2"/>
    <w:rsid w:val="72335FF4"/>
    <w:rsid w:val="724CAF62"/>
    <w:rsid w:val="7269120C"/>
    <w:rsid w:val="72E982E2"/>
    <w:rsid w:val="73306284"/>
    <w:rsid w:val="7338980E"/>
    <w:rsid w:val="73882507"/>
    <w:rsid w:val="73914B78"/>
    <w:rsid w:val="73AE3C50"/>
    <w:rsid w:val="73F81F01"/>
    <w:rsid w:val="740DE4C2"/>
    <w:rsid w:val="7437EBCC"/>
    <w:rsid w:val="743D6DA0"/>
    <w:rsid w:val="74686451"/>
    <w:rsid w:val="74A66A1B"/>
    <w:rsid w:val="74F21E09"/>
    <w:rsid w:val="74FAF1B4"/>
    <w:rsid w:val="75405E44"/>
    <w:rsid w:val="758FF93E"/>
    <w:rsid w:val="759BC44C"/>
    <w:rsid w:val="759D4EAA"/>
    <w:rsid w:val="75A89E3C"/>
    <w:rsid w:val="75AA1F78"/>
    <w:rsid w:val="75B3A19F"/>
    <w:rsid w:val="75D89204"/>
    <w:rsid w:val="7629582A"/>
    <w:rsid w:val="7664BB06"/>
    <w:rsid w:val="766E8241"/>
    <w:rsid w:val="769AD026"/>
    <w:rsid w:val="76D08653"/>
    <w:rsid w:val="76D44800"/>
    <w:rsid w:val="77379DF7"/>
    <w:rsid w:val="77410918"/>
    <w:rsid w:val="77869E09"/>
    <w:rsid w:val="779FCBCC"/>
    <w:rsid w:val="77D234B1"/>
    <w:rsid w:val="77DCA1C9"/>
    <w:rsid w:val="77DE3C0F"/>
    <w:rsid w:val="77F261EC"/>
    <w:rsid w:val="7800E3B3"/>
    <w:rsid w:val="780B2BC7"/>
    <w:rsid w:val="783F52C5"/>
    <w:rsid w:val="785604B9"/>
    <w:rsid w:val="7875EC7A"/>
    <w:rsid w:val="788EA2B5"/>
    <w:rsid w:val="78A7DCDB"/>
    <w:rsid w:val="78AE49E2"/>
    <w:rsid w:val="78B98D6D"/>
    <w:rsid w:val="78BA7BE2"/>
    <w:rsid w:val="78C2CF4A"/>
    <w:rsid w:val="790BC123"/>
    <w:rsid w:val="794CCA44"/>
    <w:rsid w:val="795EE9E5"/>
    <w:rsid w:val="796A25BD"/>
    <w:rsid w:val="79883ECC"/>
    <w:rsid w:val="79CE4A8F"/>
    <w:rsid w:val="79CF6CED"/>
    <w:rsid w:val="79D28AA9"/>
    <w:rsid w:val="79F363A9"/>
    <w:rsid w:val="7A051AAE"/>
    <w:rsid w:val="7A204DD6"/>
    <w:rsid w:val="7A3B9742"/>
    <w:rsid w:val="7A559FD8"/>
    <w:rsid w:val="7AC99750"/>
    <w:rsid w:val="7B040042"/>
    <w:rsid w:val="7B333782"/>
    <w:rsid w:val="7B654C67"/>
    <w:rsid w:val="7B690693"/>
    <w:rsid w:val="7B6B2BA2"/>
    <w:rsid w:val="7BA9D036"/>
    <w:rsid w:val="7BD32116"/>
    <w:rsid w:val="7C112265"/>
    <w:rsid w:val="7C127FA6"/>
    <w:rsid w:val="7C5CA5E2"/>
    <w:rsid w:val="7C7F7798"/>
    <w:rsid w:val="7C9FB586"/>
    <w:rsid w:val="7CA52B54"/>
    <w:rsid w:val="7CB459A4"/>
    <w:rsid w:val="7CD44C09"/>
    <w:rsid w:val="7CDF3F7F"/>
    <w:rsid w:val="7CE0D4E4"/>
    <w:rsid w:val="7CF64495"/>
    <w:rsid w:val="7D6F67E1"/>
    <w:rsid w:val="7DBDDC42"/>
    <w:rsid w:val="7E6650F2"/>
    <w:rsid w:val="7E89F720"/>
    <w:rsid w:val="7EB8B914"/>
    <w:rsid w:val="7EC3069E"/>
    <w:rsid w:val="7ECF6513"/>
    <w:rsid w:val="7EDCEEEE"/>
    <w:rsid w:val="7FCFD840"/>
    <w:rsid w:val="7FF39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A2A7"/>
  <w15:chartTrackingRefBased/>
  <w15:docId w15:val="{A26CCC69-F138-4975-9906-E5F1EB8C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546D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546D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46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546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546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546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546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546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546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9546D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9546D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9546D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9546DC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9546DC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9546DC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9546DC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9546DC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9546D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546D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9546D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546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954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546DC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9546D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546D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546D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546D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9546D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546DC"/>
    <w:rPr>
      <w:b/>
      <w:bCs/>
      <w:smallCaps/>
      <w:color w:val="0F4761" w:themeColor="accent1" w:themeShade="BF"/>
      <w:spacing w:val="5"/>
    </w:rPr>
  </w:style>
  <w:style w:type="character" w:styleId="normaltextrun" w:customStyle="1">
    <w:name w:val="normaltextrun"/>
    <w:basedOn w:val="Liguvaikefont"/>
    <w:rsid w:val="009546DC"/>
  </w:style>
  <w:style w:type="character" w:styleId="eop" w:customStyle="1">
    <w:name w:val="eop"/>
    <w:basedOn w:val="Liguvaikefont"/>
    <w:rsid w:val="009546DC"/>
  </w:style>
  <w:style w:type="paragraph" w:styleId="paragraph" w:customStyle="1">
    <w:name w:val="paragraph"/>
    <w:basedOn w:val="Normaallaad"/>
    <w:rsid w:val="00EE2D2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6166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6166E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A6166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6166E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A6166E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50153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0153C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E291E"/>
    <w:pPr>
      <w:spacing w:after="0" w:line="240" w:lineRule="auto"/>
    </w:pPr>
  </w:style>
  <w:style w:type="character" w:styleId="scxw36858221" w:customStyle="1">
    <w:name w:val="scxw36858221"/>
    <w:basedOn w:val="Liguvaikefont"/>
    <w:rsid w:val="001F6ABB"/>
  </w:style>
  <w:style w:type="paragraph" w:styleId="Pis">
    <w:name w:val="header"/>
    <w:basedOn w:val="Normaallaad"/>
    <w:link w:val="PisMrk"/>
    <w:uiPriority w:val="99"/>
    <w:unhideWhenUsed/>
    <w:rsid w:val="003B355A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3B355A"/>
  </w:style>
  <w:style w:type="paragraph" w:styleId="Jalus">
    <w:name w:val="footer"/>
    <w:basedOn w:val="Normaallaad"/>
    <w:link w:val="JalusMrk"/>
    <w:uiPriority w:val="99"/>
    <w:unhideWhenUsed/>
    <w:rsid w:val="003B355A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3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www.justdigi.ee/sites/default/files/documents/2022-10/Eeln%c3%b5u%20ja%20seletuskirja%20vormistamise%20juhend.pdf" TargetMode="External" Id="R7f6c6248a2a64f75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comments" Target="comments.xml" Id="Rf1e36f75e7784171" /><Relationship Type="http://schemas.microsoft.com/office/2016/09/relationships/commentsIds" Target="commentsIds.xml" Id="R27372a7eae0f4069" /><Relationship Type="http://schemas.microsoft.com/office/2011/relationships/commentsExtended" Target="commentsExtended.xml" Id="Rdfa83458c77f4682" /><Relationship Type="http://schemas.microsoft.com/office/2018/08/relationships/commentsExtensible" Target="commentsExtensible.xml" Id="Rc5a8c8293fa743a0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ABDC-BF17-4546-A031-4A40461ED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5F024-18C0-4362-9D44-B8A779EB519A}"/>
</file>

<file path=customXml/itemProps3.xml><?xml version="1.0" encoding="utf-8"?>
<ds:datastoreItem xmlns:ds="http://schemas.openxmlformats.org/officeDocument/2006/customXml" ds:itemID="{A54994B0-49BF-4917-BD73-69753BD67687}">
  <ds:schemaRefs>
    <ds:schemaRef ds:uri="http://purl.org/dc/terms/"/>
    <ds:schemaRef ds:uri="http://schemas.microsoft.com/office/infopath/2007/PartnerControls"/>
    <ds:schemaRef ds:uri="c8ae1d7c-2bd3-44b1-9ec8-2a84712b19ec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e293f50e-b80d-400a-80a1-6226c80ebbbb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0F8C2B5-D6CD-489D-AEFC-E06B344510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Kaie Pukk - SOM</dc:creator>
  <keywords/>
  <dc:description/>
  <lastModifiedBy>Maarja-Liis Lall - JUSTDIGI</lastModifiedBy>
  <revision>10</revision>
  <dcterms:created xsi:type="dcterms:W3CDTF">2025-09-18T09:52:00.0000000Z</dcterms:created>
  <dcterms:modified xsi:type="dcterms:W3CDTF">2025-10-01T07:21:20.5361306Z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2024-12-23T10:44:19Z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92a50e85-7481-4802-a29e-1ae642a5062b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0x0101003E579B56BAECA84AA24CE2339784D7AE</vt:lpwstr>
  </property>
  <property fmtid="{D5CDD505-2E9C-101B-9397-08002B2CF9AE}" pid="10" name="MediaServiceImageTags">
    <vt:lpwstr/>
  </property>
</Properties>
</file>